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1DEC" w:rsidRPr="00B41DEC" w:rsidRDefault="00B41DEC" w:rsidP="00162A70">
      <w:pPr>
        <w:pStyle w:val="NormalnyWeb"/>
        <w:ind w:left="720"/>
        <w:jc w:val="both"/>
        <w:rPr>
          <w:b/>
          <w:sz w:val="22"/>
          <w:szCs w:val="22"/>
        </w:rPr>
      </w:pPr>
      <w:r w:rsidRPr="00B41DEC">
        <w:rPr>
          <w:b/>
          <w:sz w:val="22"/>
          <w:szCs w:val="22"/>
        </w:rPr>
        <w:t xml:space="preserve">Roszczenie właściciela nieruchomości o wypłatę odszkodowania z tytułu bezumownego korzystania z nieruchomości przez osobę trzecią – Małgorzata Repelewicz </w:t>
      </w:r>
    </w:p>
    <w:p w:rsidR="00B41DEC" w:rsidRPr="000003C5" w:rsidRDefault="000003C5" w:rsidP="000003C5">
      <w:pPr>
        <w:pStyle w:val="NormalnyWeb"/>
        <w:jc w:val="both"/>
        <w:rPr>
          <w:color w:val="FF0000"/>
          <w:rPrChange w:id="0" w:author="User" w:date="2012-07-27T14:27:00Z">
            <w:rPr>
              <w:sz w:val="22"/>
              <w:szCs w:val="22"/>
            </w:rPr>
          </w:rPrChange>
        </w:rPr>
        <w:pPrChange w:id="1" w:author="User" w:date="2012-07-27T14:26:00Z">
          <w:pPr>
            <w:pStyle w:val="NormalnyWeb"/>
            <w:numPr>
              <w:numId w:val="2"/>
            </w:numPr>
            <w:ind w:left="720" w:hanging="360"/>
            <w:jc w:val="both"/>
          </w:pPr>
        </w:pPrChange>
      </w:pPr>
      <w:ins w:id="2" w:author="User" w:date="2012-07-27T14:27:00Z">
        <w:r>
          <w:rPr>
            <w:b/>
            <w:color w:val="FF0000"/>
            <w:sz w:val="22"/>
            <w:szCs w:val="22"/>
          </w:rPr>
          <w:t xml:space="preserve">Kiedy mamy do czynienia z </w:t>
        </w:r>
      </w:ins>
      <w:ins w:id="3" w:author="User" w:date="2012-07-27T14:26:00Z">
        <w:r>
          <w:rPr>
            <w:b/>
            <w:color w:val="FF0000"/>
            <w:sz w:val="22"/>
            <w:szCs w:val="22"/>
          </w:rPr>
          <w:t>b</w:t>
        </w:r>
      </w:ins>
      <w:r w:rsidR="00B41DEC" w:rsidRPr="000003C5">
        <w:rPr>
          <w:b/>
          <w:color w:val="FF0000"/>
          <w:sz w:val="22"/>
          <w:szCs w:val="22"/>
          <w:rPrChange w:id="4" w:author="User" w:date="2012-07-27T14:26:00Z">
            <w:rPr>
              <w:sz w:val="22"/>
              <w:szCs w:val="22"/>
            </w:rPr>
          </w:rPrChange>
        </w:rPr>
        <w:t>ezumown</w:t>
      </w:r>
      <w:r>
        <w:rPr>
          <w:b/>
          <w:color w:val="FF0000"/>
          <w:sz w:val="22"/>
          <w:szCs w:val="22"/>
        </w:rPr>
        <w:t>ym</w:t>
      </w:r>
      <w:r w:rsidR="00B41DEC" w:rsidRPr="000003C5">
        <w:rPr>
          <w:b/>
          <w:color w:val="FF0000"/>
          <w:sz w:val="22"/>
          <w:szCs w:val="22"/>
          <w:rPrChange w:id="5" w:author="User" w:date="2012-07-27T14:26:00Z">
            <w:rPr>
              <w:sz w:val="22"/>
              <w:szCs w:val="22"/>
            </w:rPr>
          </w:rPrChange>
        </w:rPr>
        <w:t xml:space="preserve"> korzystanie</w:t>
      </w:r>
      <w:ins w:id="6" w:author="User" w:date="2012-07-27T14:28:00Z">
        <w:r>
          <w:rPr>
            <w:b/>
            <w:color w:val="FF0000"/>
            <w:sz w:val="22"/>
            <w:szCs w:val="22"/>
          </w:rPr>
          <w:t>m</w:t>
        </w:r>
      </w:ins>
      <w:r w:rsidR="00B41DEC" w:rsidRPr="000003C5">
        <w:rPr>
          <w:b/>
          <w:color w:val="FF0000"/>
          <w:sz w:val="22"/>
          <w:szCs w:val="22"/>
          <w:rPrChange w:id="7" w:author="User" w:date="2012-07-27T14:26:00Z">
            <w:rPr>
              <w:sz w:val="22"/>
              <w:szCs w:val="22"/>
            </w:rPr>
          </w:rPrChange>
        </w:rPr>
        <w:t xml:space="preserve"> </w:t>
      </w:r>
      <w:r w:rsidR="002430CA" w:rsidRPr="000003C5">
        <w:rPr>
          <w:b/>
          <w:color w:val="FF0000"/>
          <w:sz w:val="22"/>
          <w:szCs w:val="22"/>
          <w:rPrChange w:id="8" w:author="User" w:date="2012-07-27T14:26:00Z">
            <w:rPr>
              <w:sz w:val="22"/>
              <w:szCs w:val="22"/>
            </w:rPr>
          </w:rPrChange>
        </w:rPr>
        <w:t xml:space="preserve">z </w:t>
      </w:r>
      <w:r w:rsidR="00B41DEC" w:rsidRPr="000003C5">
        <w:rPr>
          <w:b/>
          <w:color w:val="FF0000"/>
          <w:sz w:val="22"/>
          <w:szCs w:val="22"/>
          <w:rPrChange w:id="9" w:author="User" w:date="2012-07-27T14:26:00Z">
            <w:rPr>
              <w:sz w:val="22"/>
              <w:szCs w:val="22"/>
            </w:rPr>
          </w:rPrChange>
        </w:rPr>
        <w:t>nieruchomości</w:t>
      </w:r>
      <w:ins w:id="10" w:author="User" w:date="2012-07-27T14:27:00Z">
        <w:r>
          <w:rPr>
            <w:b/>
            <w:color w:val="FF0000"/>
            <w:sz w:val="22"/>
            <w:szCs w:val="22"/>
          </w:rPr>
          <w:t>?</w:t>
        </w:r>
      </w:ins>
    </w:p>
    <w:p w:rsidR="00B41DEC" w:rsidRPr="00B41DEC" w:rsidRDefault="00B41DEC" w:rsidP="00B41DEC">
      <w:pPr>
        <w:pStyle w:val="NormalnyWeb"/>
        <w:jc w:val="both"/>
        <w:rPr>
          <w:sz w:val="22"/>
          <w:szCs w:val="22"/>
        </w:rPr>
      </w:pPr>
      <w:r w:rsidRPr="00B41DEC">
        <w:rPr>
          <w:sz w:val="22"/>
          <w:szCs w:val="22"/>
        </w:rPr>
        <w:t xml:space="preserve">Na wstępie warto zaznaczyć, iż do </w:t>
      </w:r>
      <w:r w:rsidRPr="000003C5">
        <w:rPr>
          <w:b/>
          <w:sz w:val="22"/>
          <w:szCs w:val="22"/>
          <w:rPrChange w:id="11" w:author="User" w:date="2012-07-27T14:28:00Z">
            <w:rPr>
              <w:sz w:val="22"/>
              <w:szCs w:val="22"/>
            </w:rPr>
          </w:rPrChange>
        </w:rPr>
        <w:t>bezumownego korzystania z nieruchomości dochodzi w przypadku</w:t>
      </w:r>
      <w:r w:rsidRPr="00B41DEC">
        <w:rPr>
          <w:sz w:val="22"/>
          <w:szCs w:val="22"/>
        </w:rPr>
        <w:t xml:space="preserve"> </w:t>
      </w:r>
      <w:r w:rsidRPr="000003C5">
        <w:rPr>
          <w:b/>
          <w:sz w:val="22"/>
          <w:szCs w:val="22"/>
          <w:rPrChange w:id="12" w:author="User" w:date="2012-07-27T14:28:00Z">
            <w:rPr>
              <w:sz w:val="22"/>
              <w:szCs w:val="22"/>
            </w:rPr>
          </w:rPrChange>
        </w:rPr>
        <w:t>korzystania z nieruchomości przez osob</w:t>
      </w:r>
      <w:r w:rsidR="00846B8E" w:rsidRPr="000003C5">
        <w:rPr>
          <w:b/>
          <w:sz w:val="22"/>
          <w:szCs w:val="22"/>
          <w:rPrChange w:id="13" w:author="User" w:date="2012-07-27T14:28:00Z">
            <w:rPr>
              <w:sz w:val="22"/>
              <w:szCs w:val="22"/>
            </w:rPr>
          </w:rPrChange>
        </w:rPr>
        <w:t>ę trzecią bez tytułu prawnego</w:t>
      </w:r>
      <w:r w:rsidR="00846B8E">
        <w:rPr>
          <w:sz w:val="22"/>
          <w:szCs w:val="22"/>
        </w:rPr>
        <w:t xml:space="preserve">. </w:t>
      </w:r>
      <w:r w:rsidRPr="00B41DEC">
        <w:rPr>
          <w:sz w:val="22"/>
          <w:szCs w:val="22"/>
        </w:rPr>
        <w:t>Podstawa prawna zgodnego z prawem korzystania z nieruchomości może wynikać z</w:t>
      </w:r>
      <w:r w:rsidR="00846B8E">
        <w:rPr>
          <w:sz w:val="22"/>
          <w:szCs w:val="22"/>
        </w:rPr>
        <w:t xml:space="preserve"> umowy, </w:t>
      </w:r>
      <w:r w:rsidRPr="00B41DEC">
        <w:rPr>
          <w:sz w:val="22"/>
          <w:szCs w:val="22"/>
        </w:rPr>
        <w:t xml:space="preserve"> ustawy lub z innego konstytutywnego zdarzenia cywilnoprawnego. Gdy chodzi o charakter prawny bezumownego korzystania z nieruchomości, to można stwierdzić, że jest to stan faktyczny polegający na wykonywaniu określonych  uprawnień bez podstawy prawnej.</w:t>
      </w:r>
    </w:p>
    <w:p w:rsidR="00B41DEC" w:rsidRPr="000003C5" w:rsidRDefault="00B41DEC" w:rsidP="00B41DEC">
      <w:pPr>
        <w:pStyle w:val="NormalnyWeb"/>
        <w:numPr>
          <w:ilvl w:val="0"/>
          <w:numId w:val="2"/>
        </w:numPr>
        <w:jc w:val="both"/>
        <w:rPr>
          <w:b/>
          <w:color w:val="FF0000"/>
          <w:sz w:val="22"/>
          <w:szCs w:val="22"/>
          <w:rPrChange w:id="14" w:author="User" w:date="2012-07-27T14:40:00Z">
            <w:rPr>
              <w:sz w:val="22"/>
              <w:szCs w:val="22"/>
            </w:rPr>
          </w:rPrChange>
        </w:rPr>
      </w:pPr>
      <w:r w:rsidRPr="000003C5">
        <w:rPr>
          <w:b/>
          <w:color w:val="FF0000"/>
          <w:sz w:val="22"/>
          <w:szCs w:val="22"/>
          <w:rPrChange w:id="15" w:author="User" w:date="2012-07-27T14:40:00Z">
            <w:rPr>
              <w:sz w:val="22"/>
              <w:szCs w:val="22"/>
            </w:rPr>
          </w:rPrChange>
        </w:rPr>
        <w:t>Odszkodowanie z tytułu bezumownego korzystania z nieruchomości</w:t>
      </w:r>
    </w:p>
    <w:p w:rsidR="00846B8E" w:rsidRDefault="00B41DEC" w:rsidP="00B41DEC">
      <w:pPr>
        <w:pStyle w:val="NormalnyWeb"/>
        <w:jc w:val="both"/>
        <w:rPr>
          <w:sz w:val="22"/>
          <w:szCs w:val="22"/>
        </w:rPr>
      </w:pPr>
      <w:r w:rsidRPr="00B41DEC">
        <w:rPr>
          <w:sz w:val="22"/>
          <w:szCs w:val="22"/>
        </w:rPr>
        <w:t>Do bezumownego korzystania z cudzej rzeczy dochodzi najczęściej po rozwiązaniu umowy najmu</w:t>
      </w:r>
      <w:ins w:id="16" w:author="User" w:date="2012-07-24T13:15:00Z">
        <w:r w:rsidR="002430CA">
          <w:rPr>
            <w:sz w:val="22"/>
            <w:szCs w:val="22"/>
          </w:rPr>
          <w:t>,</w:t>
        </w:r>
      </w:ins>
      <w:r w:rsidRPr="00B41DEC">
        <w:rPr>
          <w:sz w:val="22"/>
          <w:szCs w:val="22"/>
        </w:rPr>
        <w:t xml:space="preserve"> rzadziej w wyniku samowolnego zajęcia nieruchomości wbrew woli właściciela. W związku z powyższym właściciel lub użytkownik wieczysty może żądać wydania nieruchomości zajętej bezprawnie. Odzyskanie jednak przez właściciela nieruchomości i przywrócenie możliwości wykonywania utraconego uprawnienia nie da mu pełnej rekompensaty poniesionego uszczerbku przez zaistniały stan bezumownego korzystania z nieruchomości, bowiem właściciel mógłby przez ten czas pobierać z niej plony lub czynsze. </w:t>
      </w:r>
    </w:p>
    <w:p w:rsidR="00846B8E" w:rsidRDefault="00B41DEC" w:rsidP="00846B8E">
      <w:pPr>
        <w:pStyle w:val="NormalnyWeb"/>
        <w:jc w:val="both"/>
        <w:rPr>
          <w:sz w:val="22"/>
          <w:szCs w:val="22"/>
        </w:rPr>
      </w:pPr>
      <w:r w:rsidRPr="00B41DEC">
        <w:rPr>
          <w:sz w:val="22"/>
          <w:szCs w:val="22"/>
        </w:rPr>
        <w:t xml:space="preserve">W oparciu o obowiązujące przepisy kodeksu cywilnego normujące charakter prawny ochrony własności właściciel lub użytkownik wieczysty nieruchomości może skorzystać z kilku rodzajów roszczeń, między innymi na podstawie art. 224 i 225 </w:t>
      </w:r>
      <w:proofErr w:type="spellStart"/>
      <w:r w:rsidRPr="00B41DEC">
        <w:rPr>
          <w:sz w:val="22"/>
          <w:szCs w:val="22"/>
        </w:rPr>
        <w:t>kc</w:t>
      </w:r>
      <w:proofErr w:type="spellEnd"/>
      <w:r w:rsidRPr="00B41DEC">
        <w:rPr>
          <w:sz w:val="22"/>
          <w:szCs w:val="22"/>
        </w:rPr>
        <w:t xml:space="preserve"> przysługuje mu roszczenie o wynagrodzenie za bezumowne korzystanie z nieruchomości, które jest jednym z roszczeń uzupełniających właściciela wobec posiadacza rzeczy. Podstawę prawną takiego roszczenia stanowi art. 224 § 1 kodeksu cywilnego, z którego wynika, że ten, kto korzysta z rzeczy bez tytułu prawnego i ma lub powinien mieć tego świadomość, musi się liczyć z obowiązkiem zapłaty wynagrodzenia za bezumowne korzystanie z rzeczy. Warto jednak pamiętać, iż roszczenie to można zgłosić tylko wtedy, gdy między stronami nie istnieje porozumienie w kwestii korzystania z nieruchomości.  Pomimo, iż roszczenie o odszkodowanie z tytułu bezumownego korzystania z nieruchomości klasyfikowane jest jako roszczenie uzupełniające to można go dochodzić nie dochodząc odzyskania utraconej możliwości korzystania z nieruchomości. Jak zauważono w wyroku SN z 15 kwietnia 2004 r. (V CK 273/03, LEX nr 183707): „Jako roszczenie uzupełniające roszczenie windykacyjne pozostaje ono z nim w ścisłym związku". Pomocne w ustaleniu charakteru tego roszczenia staje się orzeczenie SN z 11 lutego 1998 r. (III CKN 354/97, LEX nr 164264), w którym wyraźnie uznano, że „roszczenia (uzupełniające), jakkolwiek związane są z powództwem windykacyjnym, to jednak związanie to nie jest tego typu, by właściciel nie mógł dochodzić ich od posiadacza oddzielnie.</w:t>
      </w:r>
    </w:p>
    <w:p w:rsidR="00846B8E" w:rsidRPr="00EF5D58" w:rsidRDefault="00B41DEC" w:rsidP="00B41DEC">
      <w:pPr>
        <w:pStyle w:val="NormalnyWeb"/>
        <w:jc w:val="both"/>
        <w:rPr>
          <w:b/>
          <w:sz w:val="22"/>
          <w:szCs w:val="22"/>
          <w:rPrChange w:id="17" w:author="User" w:date="2012-07-27T14:44:00Z">
            <w:rPr>
              <w:sz w:val="22"/>
              <w:szCs w:val="22"/>
            </w:rPr>
          </w:rPrChange>
        </w:rPr>
      </w:pPr>
      <w:r w:rsidRPr="00EF5D58">
        <w:rPr>
          <w:b/>
          <w:sz w:val="22"/>
          <w:szCs w:val="22"/>
          <w:rPrChange w:id="18" w:author="User" w:date="2012-07-27T14:44:00Z">
            <w:rPr>
              <w:sz w:val="22"/>
              <w:szCs w:val="22"/>
            </w:rPr>
          </w:rPrChange>
        </w:rPr>
        <w:t xml:space="preserve">Odszkodowanie z tytułu bezumownego korzystania z nieruchomości ma charakter jednorazowy. </w:t>
      </w:r>
    </w:p>
    <w:p w:rsidR="00B41DEC" w:rsidRPr="00EF5D58" w:rsidRDefault="00B41DEC" w:rsidP="00846B8E">
      <w:pPr>
        <w:pStyle w:val="NormalnyWeb"/>
        <w:numPr>
          <w:ilvl w:val="0"/>
          <w:numId w:val="2"/>
        </w:numPr>
        <w:jc w:val="both"/>
        <w:rPr>
          <w:b/>
          <w:color w:val="FF0000"/>
          <w:sz w:val="22"/>
          <w:szCs w:val="22"/>
          <w:rPrChange w:id="19" w:author="User" w:date="2012-07-27T14:44:00Z">
            <w:rPr>
              <w:sz w:val="22"/>
              <w:szCs w:val="22"/>
            </w:rPr>
          </w:rPrChange>
        </w:rPr>
      </w:pPr>
      <w:r w:rsidRPr="00EF5D58">
        <w:rPr>
          <w:b/>
          <w:color w:val="FF0000"/>
          <w:sz w:val="22"/>
          <w:szCs w:val="22"/>
          <w:rPrChange w:id="20" w:author="User" w:date="2012-07-27T14:44:00Z">
            <w:rPr>
              <w:sz w:val="22"/>
              <w:szCs w:val="22"/>
            </w:rPr>
          </w:rPrChange>
        </w:rPr>
        <w:t>Zasady obowiązujące przy ustalaniu wynagrodzenia z tytułu bezumownego korzystania z nieruchomości.</w:t>
      </w:r>
    </w:p>
    <w:p w:rsidR="00B41DEC" w:rsidRPr="00B41DEC" w:rsidRDefault="00B41DEC" w:rsidP="00B41DEC">
      <w:pPr>
        <w:pStyle w:val="NormalnyWeb"/>
        <w:jc w:val="both"/>
        <w:rPr>
          <w:sz w:val="22"/>
          <w:szCs w:val="22"/>
        </w:rPr>
      </w:pPr>
      <w:r w:rsidRPr="00B41DEC">
        <w:rPr>
          <w:sz w:val="22"/>
          <w:szCs w:val="22"/>
        </w:rPr>
        <w:t>Wysokość należnego właścicielowi wynagrodzenia za bezumowne korzystanie ustala się na poziomie czynszu, który by mu faktycznie przypadł z tytułu najmu tej nieruchomości (czynsz wolnorynkowy). Zasadę tę potwierdził S</w:t>
      </w:r>
      <w:r w:rsidR="002430CA">
        <w:rPr>
          <w:sz w:val="22"/>
          <w:szCs w:val="22"/>
        </w:rPr>
        <w:t>N</w:t>
      </w:r>
      <w:r w:rsidRPr="00B41DEC">
        <w:rPr>
          <w:sz w:val="22"/>
          <w:szCs w:val="22"/>
        </w:rPr>
        <w:t xml:space="preserve"> w wyroku z dnia 15.09.2005 roku sygn. II CK 61/05. Ponadto przesądził, iż wynagrodzenie za bezumowne korzystanie z nieruchomości nie może przekraczać jej wartości, a o metodzie liczenia rekompensaty decyduje zakres ograniczenia własności nieruchomości (SN w wyroku z dnia 29 września 2011 roku sygn. akt IV CSK 84/11). Sąd jednocześnie podkreślił, iż metoda czynszowa jest stosowana wtedy, gdy właściciel w ogóle nie może korzystać z zajętej nieruchomości. Jeżeli bezumowne korzystanie jedynie ogranicza własność musi być użyta metoda uwzględniająca zakres naruszenia. Ocena sytuacji zawsze będzie należała do sądu, który oceni czy </w:t>
      </w:r>
      <w:r w:rsidRPr="00B41DEC">
        <w:rPr>
          <w:sz w:val="22"/>
          <w:szCs w:val="22"/>
        </w:rPr>
        <w:lastRenderedPageBreak/>
        <w:t>wysokość żądanego w pozwie roszczenia jest uzasadniona i ewentualnie dokona jej przeszacowania. Wynagrodzenie za bezumowne korzystanie z nieruchomości określane jest jednorazowo za cały miniony okres korzystania z nieruchomości przez posiadacza bez tytułu prawnego. Wynagrodzenie za bezumowne korzystanie nie może być jednak dochodzone na przyszłość.</w:t>
      </w:r>
      <w:r w:rsidR="00846B8E">
        <w:rPr>
          <w:sz w:val="22"/>
          <w:szCs w:val="22"/>
        </w:rPr>
        <w:t xml:space="preserve"> </w:t>
      </w:r>
      <w:r w:rsidRPr="00B41DEC">
        <w:rPr>
          <w:sz w:val="22"/>
          <w:szCs w:val="22"/>
        </w:rPr>
        <w:t>Termin przedawnienia roszczeń wynosi 10 lat, a zatem jeżeli bezumowne korzystanie trwa dłużej uzyskamy wynagrodzenie tylko za ostatnie 10 lat.</w:t>
      </w:r>
    </w:p>
    <w:p w:rsidR="00B41DEC" w:rsidRPr="00EF5D58" w:rsidRDefault="00B41DEC" w:rsidP="00846B8E">
      <w:pPr>
        <w:pStyle w:val="NormalnyWeb"/>
        <w:numPr>
          <w:ilvl w:val="0"/>
          <w:numId w:val="2"/>
        </w:numPr>
        <w:jc w:val="both"/>
        <w:rPr>
          <w:b/>
          <w:color w:val="FF0000"/>
          <w:sz w:val="22"/>
          <w:szCs w:val="22"/>
          <w:rPrChange w:id="21" w:author="User" w:date="2012-07-27T14:45:00Z">
            <w:rPr>
              <w:sz w:val="22"/>
              <w:szCs w:val="22"/>
            </w:rPr>
          </w:rPrChange>
        </w:rPr>
      </w:pPr>
      <w:r w:rsidRPr="00EF5D58">
        <w:rPr>
          <w:b/>
          <w:color w:val="FF0000"/>
          <w:sz w:val="22"/>
          <w:szCs w:val="22"/>
          <w:rPrChange w:id="22" w:author="User" w:date="2012-07-27T14:45:00Z">
            <w:rPr>
              <w:sz w:val="22"/>
              <w:szCs w:val="22"/>
            </w:rPr>
          </w:rPrChange>
        </w:rPr>
        <w:t xml:space="preserve">Prawa nowego nabywcy </w:t>
      </w:r>
      <w:del w:id="23" w:author="User" w:date="2012-07-24T13:16:00Z">
        <w:r w:rsidRPr="00EF5D58" w:rsidDel="002430CA">
          <w:rPr>
            <w:b/>
            <w:color w:val="FF0000"/>
            <w:sz w:val="22"/>
            <w:szCs w:val="22"/>
            <w:rPrChange w:id="24" w:author="User" w:date="2012-07-27T14:45:00Z">
              <w:rPr>
                <w:sz w:val="22"/>
                <w:szCs w:val="22"/>
              </w:rPr>
            </w:rPrChange>
          </w:rPr>
          <w:delText xml:space="preserve"> </w:delText>
        </w:r>
      </w:del>
      <w:r w:rsidR="00EF5D58">
        <w:rPr>
          <w:b/>
          <w:color w:val="FF0000"/>
          <w:sz w:val="22"/>
          <w:szCs w:val="22"/>
        </w:rPr>
        <w:t xml:space="preserve"> </w:t>
      </w:r>
      <w:r w:rsidRPr="00EF5D58">
        <w:rPr>
          <w:b/>
          <w:color w:val="FF0000"/>
          <w:sz w:val="22"/>
          <w:szCs w:val="22"/>
          <w:rPrChange w:id="25" w:author="User" w:date="2012-07-27T14:45:00Z">
            <w:rPr>
              <w:sz w:val="22"/>
              <w:szCs w:val="22"/>
            </w:rPr>
          </w:rPrChange>
        </w:rPr>
        <w:t>nieruchomości do dochodzenia odszkodowania z tytułu bezumownego korzystania z nieruchomości</w:t>
      </w:r>
    </w:p>
    <w:p w:rsidR="00B41DEC" w:rsidRDefault="002430CA" w:rsidP="00B41DEC">
      <w:pPr>
        <w:pStyle w:val="NormalnyWeb"/>
        <w:jc w:val="both"/>
        <w:rPr>
          <w:ins w:id="26" w:author="User" w:date="2012-07-24T13:22:00Z"/>
          <w:sz w:val="22"/>
          <w:szCs w:val="22"/>
        </w:rPr>
      </w:pPr>
      <w:r>
        <w:rPr>
          <w:sz w:val="22"/>
          <w:szCs w:val="22"/>
        </w:rPr>
        <w:t xml:space="preserve"> </w:t>
      </w:r>
      <w:r w:rsidRPr="00EF5D58">
        <w:rPr>
          <w:b/>
          <w:sz w:val="22"/>
          <w:szCs w:val="22"/>
          <w:rPrChange w:id="27" w:author="User" w:date="2012-07-27T14:45:00Z">
            <w:rPr>
              <w:sz w:val="22"/>
              <w:szCs w:val="22"/>
            </w:rPr>
          </w:rPrChange>
        </w:rPr>
        <w:t xml:space="preserve">Na szczególną uwagę zasługuje </w:t>
      </w:r>
      <w:r w:rsidR="00B41DEC" w:rsidRPr="00EF5D58">
        <w:rPr>
          <w:b/>
          <w:sz w:val="22"/>
          <w:szCs w:val="22"/>
          <w:rPrChange w:id="28" w:author="User" w:date="2012-07-27T14:45:00Z">
            <w:rPr>
              <w:sz w:val="22"/>
              <w:szCs w:val="22"/>
            </w:rPr>
          </w:rPrChange>
        </w:rPr>
        <w:t>fakt, iż w sytuacji kiedy dochodzi do przeniesienia prawa własności nieruchomości na nowego nabywcę, nowy właściciel może wystąpić z roszczeniem o wypłatę odszkodowania z tytułu bezumownego korzystania z nieruchomości za okres liczony od chwili, w której stał się jej właścicielem.</w:t>
      </w:r>
      <w:r w:rsidR="00B41DEC" w:rsidRPr="00B41DEC">
        <w:rPr>
          <w:sz w:val="22"/>
          <w:szCs w:val="22"/>
        </w:rPr>
        <w:t xml:space="preserve"> </w:t>
      </w:r>
      <w:r w:rsidR="00846B8E">
        <w:rPr>
          <w:sz w:val="22"/>
          <w:szCs w:val="22"/>
        </w:rPr>
        <w:t>R</w:t>
      </w:r>
      <w:r w:rsidR="00B41DEC" w:rsidRPr="00B41DEC">
        <w:rPr>
          <w:sz w:val="22"/>
          <w:szCs w:val="22"/>
        </w:rPr>
        <w:t>oszczeni</w:t>
      </w:r>
      <w:r w:rsidR="00EF5D58">
        <w:rPr>
          <w:sz w:val="22"/>
          <w:szCs w:val="22"/>
        </w:rPr>
        <w:t>e</w:t>
      </w:r>
      <w:r w:rsidR="00B41DEC" w:rsidRPr="00B41DEC">
        <w:rPr>
          <w:sz w:val="22"/>
          <w:szCs w:val="22"/>
        </w:rPr>
        <w:t xml:space="preserve"> t</w:t>
      </w:r>
      <w:r w:rsidR="00846B8E">
        <w:rPr>
          <w:sz w:val="22"/>
          <w:szCs w:val="22"/>
        </w:rPr>
        <w:t xml:space="preserve">o </w:t>
      </w:r>
      <w:r w:rsidR="00B41DEC" w:rsidRPr="00B41DEC">
        <w:rPr>
          <w:sz w:val="22"/>
          <w:szCs w:val="22"/>
        </w:rPr>
        <w:t>nie będ</w:t>
      </w:r>
      <w:r w:rsidR="00846B8E">
        <w:rPr>
          <w:sz w:val="22"/>
          <w:szCs w:val="22"/>
        </w:rPr>
        <w:t>zie przysługiwać</w:t>
      </w:r>
      <w:r w:rsidR="00B41DEC" w:rsidRPr="00B41DEC">
        <w:rPr>
          <w:sz w:val="22"/>
          <w:szCs w:val="22"/>
        </w:rPr>
        <w:t xml:space="preserve"> każdoczesnemu właścicielowi rzeczy, lecz podmiotowi będącemu jej rzeczywistym właścicielem w danym czasie. W konsekwencji legitymację materialnoprawną do dochodzenia roszczeń za bezumowne korzystanie z nieruchomości posiadać może podmiot będący właścicielem w chwili naruszenia, lecz niebędący właścicielem w chwili dochodzenia roszczeń. Nie oznacza to jednak, iż właściciel, przenosząc prawo własności nieruchomości, nie może rozporządzić swoim roszczeniem o wynagrodzenie za  bezumowne korzystanie za  okres mu przysługujący, przy czym zgodnie ze stanowiskiem SN powinno to nastąpić na podstawie umowy stron. Oznacza to, że roszczenie o wynagrodzenie za bezumowne korzystanie z nieruchomości nie przechodzi na nowego </w:t>
      </w:r>
      <w:r w:rsidR="00EF5D58">
        <w:rPr>
          <w:sz w:val="22"/>
          <w:szCs w:val="22"/>
        </w:rPr>
        <w:t xml:space="preserve">właściciela </w:t>
      </w:r>
      <w:ins w:id="29" w:author="User" w:date="2012-07-27T14:48:00Z">
        <w:r w:rsidR="00EF5D58">
          <w:rPr>
            <w:sz w:val="22"/>
            <w:szCs w:val="22"/>
          </w:rPr>
          <w:t xml:space="preserve">z </w:t>
        </w:r>
      </w:ins>
      <w:r w:rsidR="00EF5D58">
        <w:rPr>
          <w:sz w:val="22"/>
          <w:szCs w:val="22"/>
        </w:rPr>
        <w:t>mocy samego prawa p</w:t>
      </w:r>
      <w:r w:rsidR="00B41DEC" w:rsidRPr="00B41DEC">
        <w:rPr>
          <w:sz w:val="22"/>
          <w:szCs w:val="22"/>
        </w:rPr>
        <w:t xml:space="preserve">rzy zbyciu nieruchomości. Stwierdzenie to pozostaje w zgodności z wykładnią art. 548 k.c., który stanowi, że z chwilą wydania rzeczy sprzedanej przechodzą na kupującego korzyści i ciężary związane z rzeczą oraz niebezpieczeństwo przypadkowej jej utraty lub uszkodzenia. W korzyściach tych nie mieszczą się roszczenia o wynagrodzenie za bezumowne korzystanie. Wynika to także z orzeczenia SN z 14 kwietnia 1971 r. (III CRN 56/71), </w:t>
      </w:r>
      <w:r w:rsidR="00846B8E">
        <w:rPr>
          <w:sz w:val="22"/>
          <w:szCs w:val="22"/>
        </w:rPr>
        <w:t xml:space="preserve">które brzmi, iż </w:t>
      </w:r>
      <w:r w:rsidR="00B41DEC" w:rsidRPr="00B41DEC">
        <w:rPr>
          <w:sz w:val="22"/>
          <w:szCs w:val="22"/>
        </w:rPr>
        <w:t>„art. 548 k.c. odnosi się do tych tylko ciężarów i korzyści, jakie powstały po wydaniu rzeczy, gdy tymczasem w sprawie chodzi o odszkodowanie dotyczące zbytej nieruchomości przypadające za okres wcześniejszy". Powyższe przemawia więc za  uznaniem, że nabywcy nieruchomości przysługuje roszczenie o bezumowne korzystanie z niej za okres liczony od chwili, w której stał się właścicielem nieruchomości.</w:t>
      </w:r>
    </w:p>
    <w:p w:rsidR="005B00EE" w:rsidRDefault="005B00EE" w:rsidP="00B41DEC">
      <w:pPr>
        <w:pStyle w:val="NormalnyWeb"/>
        <w:jc w:val="both"/>
        <w:rPr>
          <w:ins w:id="30" w:author="User" w:date="2012-07-24T13:22:00Z"/>
          <w:sz w:val="22"/>
          <w:szCs w:val="22"/>
        </w:rPr>
      </w:pPr>
      <w:ins w:id="31" w:author="User" w:date="2012-07-24T13:24:00Z">
        <w:r>
          <w:rPr>
            <w:sz w:val="22"/>
            <w:szCs w:val="22"/>
          </w:rPr>
          <w:t>Bez tytułu</w:t>
        </w:r>
        <w:r>
          <w:rPr>
            <w:sz w:val="22"/>
            <w:szCs w:val="22"/>
          </w:rPr>
          <w:tab/>
        </w:r>
        <w:r>
          <w:rPr>
            <w:sz w:val="22"/>
            <w:szCs w:val="22"/>
          </w:rPr>
          <w:tab/>
        </w:r>
        <w:r>
          <w:rPr>
            <w:sz w:val="22"/>
            <w:szCs w:val="22"/>
          </w:rPr>
          <w:tab/>
        </w:r>
        <w:r>
          <w:rPr>
            <w:sz w:val="22"/>
            <w:szCs w:val="22"/>
          </w:rPr>
          <w:tab/>
        </w:r>
        <w:r>
          <w:rPr>
            <w:sz w:val="22"/>
            <w:szCs w:val="22"/>
          </w:rPr>
          <w:tab/>
          <w:t>Z tytułem</w:t>
        </w:r>
      </w:ins>
    </w:p>
    <w:p w:rsidR="005B00EE" w:rsidRDefault="005B00EE" w:rsidP="00B41DEC">
      <w:pPr>
        <w:pStyle w:val="NormalnyWeb"/>
        <w:jc w:val="both"/>
        <w:rPr>
          <w:ins w:id="32" w:author="User" w:date="2012-07-24T13:22:00Z"/>
          <w:sz w:val="22"/>
          <w:szCs w:val="22"/>
        </w:rPr>
      </w:pPr>
      <w:ins w:id="33" w:author="User" w:date="2012-07-24T13:22:00Z">
        <w:r>
          <w:rPr>
            <w:sz w:val="22"/>
            <w:szCs w:val="22"/>
          </w:rPr>
          <w:t>Strony</w:t>
        </w:r>
      </w:ins>
      <w:ins w:id="34" w:author="User" w:date="2012-07-24T13:24:00Z">
        <w:r>
          <w:rPr>
            <w:sz w:val="22"/>
            <w:szCs w:val="22"/>
          </w:rPr>
          <w:t xml:space="preserve"> –</w:t>
        </w:r>
      </w:ins>
      <w:ins w:id="35" w:author="User" w:date="2012-07-24T13:22:00Z">
        <w:r>
          <w:rPr>
            <w:sz w:val="22"/>
            <w:szCs w:val="22"/>
          </w:rPr>
          <w:t xml:space="preserve"> 2</w:t>
        </w:r>
      </w:ins>
      <w:ins w:id="36" w:author="User" w:date="2012-07-24T13:24:00Z">
        <w:r>
          <w:rPr>
            <w:sz w:val="22"/>
            <w:szCs w:val="22"/>
          </w:rPr>
          <w:t xml:space="preserve"> </w:t>
        </w:r>
        <w:r>
          <w:rPr>
            <w:sz w:val="22"/>
            <w:szCs w:val="22"/>
          </w:rPr>
          <w:tab/>
        </w:r>
        <w:r>
          <w:rPr>
            <w:sz w:val="22"/>
            <w:szCs w:val="22"/>
          </w:rPr>
          <w:tab/>
        </w:r>
        <w:r>
          <w:rPr>
            <w:sz w:val="22"/>
            <w:szCs w:val="22"/>
          </w:rPr>
          <w:tab/>
        </w:r>
        <w:r>
          <w:rPr>
            <w:sz w:val="22"/>
            <w:szCs w:val="22"/>
          </w:rPr>
          <w:tab/>
        </w:r>
        <w:r>
          <w:rPr>
            <w:sz w:val="22"/>
            <w:szCs w:val="22"/>
          </w:rPr>
          <w:tab/>
          <w:t>2</w:t>
        </w:r>
      </w:ins>
    </w:p>
    <w:p w:rsidR="005B00EE" w:rsidRDefault="005B00EE" w:rsidP="00B41DEC">
      <w:pPr>
        <w:pStyle w:val="NormalnyWeb"/>
        <w:jc w:val="both"/>
        <w:rPr>
          <w:ins w:id="37" w:author="User" w:date="2012-07-24T13:23:00Z"/>
          <w:sz w:val="22"/>
          <w:szCs w:val="22"/>
        </w:rPr>
      </w:pPr>
      <w:ins w:id="38" w:author="User" w:date="2012-07-24T13:23:00Z">
        <w:r>
          <w:rPr>
            <w:sz w:val="22"/>
            <w:szCs w:val="22"/>
          </w:rPr>
          <w:t>Wyrazy</w:t>
        </w:r>
      </w:ins>
      <w:ins w:id="39" w:author="User" w:date="2012-07-24T13:24:00Z">
        <w:r>
          <w:rPr>
            <w:sz w:val="22"/>
            <w:szCs w:val="22"/>
          </w:rPr>
          <w:t xml:space="preserve"> –</w:t>
        </w:r>
      </w:ins>
      <w:ins w:id="40" w:author="User" w:date="2012-07-24T13:23:00Z">
        <w:r>
          <w:rPr>
            <w:sz w:val="22"/>
            <w:szCs w:val="22"/>
          </w:rPr>
          <w:t xml:space="preserve"> 853</w:t>
        </w:r>
      </w:ins>
      <w:ins w:id="41" w:author="User" w:date="2012-07-24T13:24:00Z">
        <w:r>
          <w:rPr>
            <w:sz w:val="22"/>
            <w:szCs w:val="22"/>
          </w:rPr>
          <w:t xml:space="preserve"> </w:t>
        </w:r>
      </w:ins>
      <w:ins w:id="42" w:author="User" w:date="2012-07-24T13:25:00Z">
        <w:r>
          <w:rPr>
            <w:sz w:val="22"/>
            <w:szCs w:val="22"/>
          </w:rPr>
          <w:tab/>
        </w:r>
        <w:r>
          <w:rPr>
            <w:sz w:val="22"/>
            <w:szCs w:val="22"/>
          </w:rPr>
          <w:tab/>
        </w:r>
        <w:r>
          <w:rPr>
            <w:sz w:val="22"/>
            <w:szCs w:val="22"/>
          </w:rPr>
          <w:tab/>
        </w:r>
        <w:r>
          <w:rPr>
            <w:sz w:val="22"/>
            <w:szCs w:val="22"/>
          </w:rPr>
          <w:tab/>
        </w:r>
        <w:r>
          <w:rPr>
            <w:sz w:val="22"/>
            <w:szCs w:val="22"/>
          </w:rPr>
          <w:tab/>
          <w:t>870</w:t>
        </w:r>
      </w:ins>
    </w:p>
    <w:p w:rsidR="005B00EE" w:rsidRDefault="005B00EE" w:rsidP="00B41DEC">
      <w:pPr>
        <w:pStyle w:val="NormalnyWeb"/>
        <w:jc w:val="both"/>
        <w:rPr>
          <w:ins w:id="43" w:author="User" w:date="2012-07-24T13:23:00Z"/>
          <w:sz w:val="22"/>
          <w:szCs w:val="22"/>
        </w:rPr>
      </w:pPr>
      <w:ins w:id="44" w:author="User" w:date="2012-07-24T13:23:00Z">
        <w:r>
          <w:rPr>
            <w:sz w:val="22"/>
            <w:szCs w:val="22"/>
          </w:rPr>
          <w:t>Znaki (bez spacji) – 5</w:t>
        </w:r>
      </w:ins>
      <w:ins w:id="45" w:author="User" w:date="2012-07-24T13:25:00Z">
        <w:r>
          <w:rPr>
            <w:sz w:val="22"/>
            <w:szCs w:val="22"/>
          </w:rPr>
          <w:t> </w:t>
        </w:r>
      </w:ins>
      <w:ins w:id="46" w:author="User" w:date="2012-07-24T13:23:00Z">
        <w:r>
          <w:rPr>
            <w:sz w:val="22"/>
            <w:szCs w:val="22"/>
          </w:rPr>
          <w:t>487</w:t>
        </w:r>
      </w:ins>
      <w:ins w:id="47" w:author="User" w:date="2012-07-24T13:25:00Z">
        <w:r>
          <w:rPr>
            <w:sz w:val="22"/>
            <w:szCs w:val="22"/>
          </w:rPr>
          <w:tab/>
        </w:r>
        <w:r>
          <w:rPr>
            <w:sz w:val="22"/>
            <w:szCs w:val="22"/>
          </w:rPr>
          <w:tab/>
        </w:r>
        <w:r>
          <w:rPr>
            <w:sz w:val="22"/>
            <w:szCs w:val="22"/>
          </w:rPr>
          <w:tab/>
          <w:t>5 623</w:t>
        </w:r>
      </w:ins>
    </w:p>
    <w:p w:rsidR="005B00EE" w:rsidRDefault="005B00EE" w:rsidP="00B41DEC">
      <w:pPr>
        <w:pStyle w:val="NormalnyWeb"/>
        <w:jc w:val="both"/>
        <w:rPr>
          <w:ins w:id="48" w:author="User" w:date="2012-07-24T13:25:00Z"/>
          <w:sz w:val="22"/>
          <w:szCs w:val="22"/>
        </w:rPr>
      </w:pPr>
      <w:ins w:id="49" w:author="User" w:date="2012-07-24T13:23:00Z">
        <w:r>
          <w:rPr>
            <w:sz w:val="22"/>
            <w:szCs w:val="22"/>
          </w:rPr>
          <w:t>Znaki (ze spacjami)</w:t>
        </w:r>
      </w:ins>
      <w:ins w:id="50" w:author="User" w:date="2012-07-24T13:24:00Z">
        <w:r>
          <w:rPr>
            <w:sz w:val="22"/>
            <w:szCs w:val="22"/>
          </w:rPr>
          <w:t xml:space="preserve"> –</w:t>
        </w:r>
      </w:ins>
      <w:ins w:id="51" w:author="User" w:date="2012-07-24T13:23:00Z">
        <w:r>
          <w:rPr>
            <w:sz w:val="22"/>
            <w:szCs w:val="22"/>
          </w:rPr>
          <w:t xml:space="preserve"> 6</w:t>
        </w:r>
      </w:ins>
      <w:ins w:id="52" w:author="User" w:date="2012-07-24T13:25:00Z">
        <w:r>
          <w:rPr>
            <w:sz w:val="22"/>
            <w:szCs w:val="22"/>
          </w:rPr>
          <w:t> </w:t>
        </w:r>
      </w:ins>
      <w:ins w:id="53" w:author="User" w:date="2012-07-24T13:23:00Z">
        <w:r>
          <w:rPr>
            <w:sz w:val="22"/>
            <w:szCs w:val="22"/>
          </w:rPr>
          <w:t>343</w:t>
        </w:r>
      </w:ins>
      <w:ins w:id="54" w:author="User" w:date="2012-07-24T13:25:00Z">
        <w:r>
          <w:rPr>
            <w:sz w:val="22"/>
            <w:szCs w:val="22"/>
          </w:rPr>
          <w:tab/>
        </w:r>
        <w:r>
          <w:rPr>
            <w:sz w:val="22"/>
            <w:szCs w:val="22"/>
          </w:rPr>
          <w:tab/>
        </w:r>
        <w:r>
          <w:rPr>
            <w:sz w:val="22"/>
            <w:szCs w:val="22"/>
          </w:rPr>
          <w:tab/>
          <w:t>6 497</w:t>
        </w:r>
      </w:ins>
    </w:p>
    <w:p w:rsidR="005B00EE" w:rsidRDefault="005B00EE" w:rsidP="00B41DEC">
      <w:pPr>
        <w:pStyle w:val="NormalnyWeb"/>
        <w:jc w:val="both"/>
        <w:rPr>
          <w:ins w:id="55" w:author="User" w:date="2012-07-24T13:25:00Z"/>
          <w:sz w:val="22"/>
          <w:szCs w:val="22"/>
        </w:rPr>
      </w:pPr>
      <w:ins w:id="56" w:author="User" w:date="2012-07-24T13:25:00Z">
        <w:r>
          <w:rPr>
            <w:sz w:val="22"/>
            <w:szCs w:val="22"/>
          </w:rPr>
          <w:t>Akapity – 10</w:t>
        </w:r>
        <w:r>
          <w:rPr>
            <w:sz w:val="22"/>
            <w:szCs w:val="22"/>
          </w:rPr>
          <w:tab/>
        </w:r>
        <w:r>
          <w:rPr>
            <w:sz w:val="22"/>
            <w:szCs w:val="22"/>
          </w:rPr>
          <w:tab/>
        </w:r>
        <w:r>
          <w:rPr>
            <w:sz w:val="22"/>
            <w:szCs w:val="22"/>
          </w:rPr>
          <w:tab/>
        </w:r>
        <w:r>
          <w:rPr>
            <w:sz w:val="22"/>
            <w:szCs w:val="22"/>
          </w:rPr>
          <w:tab/>
        </w:r>
        <w:r>
          <w:rPr>
            <w:sz w:val="22"/>
            <w:szCs w:val="22"/>
          </w:rPr>
          <w:tab/>
          <w:t>11</w:t>
        </w:r>
      </w:ins>
    </w:p>
    <w:p w:rsidR="005B00EE" w:rsidRPr="00B41DEC" w:rsidRDefault="005B00EE" w:rsidP="00B41DEC">
      <w:pPr>
        <w:pStyle w:val="NormalnyWeb"/>
        <w:jc w:val="both"/>
        <w:rPr>
          <w:sz w:val="22"/>
          <w:szCs w:val="22"/>
        </w:rPr>
      </w:pPr>
      <w:ins w:id="57" w:author="User" w:date="2012-07-24T13:25:00Z">
        <w:r>
          <w:rPr>
            <w:sz w:val="22"/>
            <w:szCs w:val="22"/>
          </w:rPr>
          <w:t>Wiersze – 74</w:t>
        </w:r>
        <w:r>
          <w:rPr>
            <w:sz w:val="22"/>
            <w:szCs w:val="22"/>
          </w:rPr>
          <w:tab/>
        </w:r>
        <w:r>
          <w:rPr>
            <w:sz w:val="22"/>
            <w:szCs w:val="22"/>
          </w:rPr>
          <w:tab/>
        </w:r>
        <w:r>
          <w:rPr>
            <w:sz w:val="22"/>
            <w:szCs w:val="22"/>
          </w:rPr>
          <w:tab/>
        </w:r>
        <w:r>
          <w:rPr>
            <w:sz w:val="22"/>
            <w:szCs w:val="22"/>
          </w:rPr>
          <w:tab/>
        </w:r>
        <w:r>
          <w:rPr>
            <w:sz w:val="22"/>
            <w:szCs w:val="22"/>
          </w:rPr>
          <w:tab/>
        </w:r>
      </w:ins>
      <w:ins w:id="58" w:author="User" w:date="2012-07-24T13:26:00Z">
        <w:r>
          <w:rPr>
            <w:sz w:val="22"/>
            <w:szCs w:val="22"/>
          </w:rPr>
          <w:t>76</w:t>
        </w:r>
      </w:ins>
      <w:bookmarkStart w:id="59" w:name="_GoBack"/>
      <w:bookmarkEnd w:id="59"/>
    </w:p>
    <w:sectPr w:rsidR="005B00EE" w:rsidRPr="00B41DEC" w:rsidSect="001F5DF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30912"/>
    <w:multiLevelType w:val="hybridMultilevel"/>
    <w:tmpl w:val="68F62366"/>
    <w:lvl w:ilvl="0" w:tplc="29180154">
      <w:start w:val="1"/>
      <w:numFmt w:val="decimal"/>
      <w:lvlText w:val="%1."/>
      <w:lvlJc w:val="righ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6C73756"/>
    <w:multiLevelType w:val="hybridMultilevel"/>
    <w:tmpl w:val="0D8AD7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60931FB"/>
    <w:multiLevelType w:val="multilevel"/>
    <w:tmpl w:val="7272EC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0FC272F"/>
    <w:multiLevelType w:val="hybridMultilevel"/>
    <w:tmpl w:val="BD8073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E471679"/>
    <w:multiLevelType w:val="hybridMultilevel"/>
    <w:tmpl w:val="DE0E6172"/>
    <w:lvl w:ilvl="0" w:tplc="223CD70E">
      <w:start w:val="1"/>
      <w:numFmt w:val="lowerLetter"/>
      <w:lvlText w:val="%1)"/>
      <w:lvlJc w:val="left"/>
      <w:pPr>
        <w:ind w:left="927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5DD1CE9"/>
    <w:multiLevelType w:val="hybridMultilevel"/>
    <w:tmpl w:val="0908F534"/>
    <w:lvl w:ilvl="0" w:tplc="BB1A4A54">
      <w:start w:val="1"/>
      <w:numFmt w:val="decimal"/>
      <w:lvlText w:val="%1."/>
      <w:lvlJc w:val="left"/>
      <w:pPr>
        <w:ind w:left="927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trackRevisions/>
  <w:defaultTabStop w:val="708"/>
  <w:hyphenationZone w:val="425"/>
  <w:characterSpacingControl w:val="doNotCompress"/>
  <w:compat>
    <w:useFELayout/>
  </w:compat>
  <w:rsids>
    <w:rsidRoot w:val="00B41DEC"/>
    <w:rsid w:val="000003C5"/>
    <w:rsid w:val="00162A70"/>
    <w:rsid w:val="001F5DF3"/>
    <w:rsid w:val="002120CB"/>
    <w:rsid w:val="002430CA"/>
    <w:rsid w:val="004C63B2"/>
    <w:rsid w:val="005B00EE"/>
    <w:rsid w:val="006F0339"/>
    <w:rsid w:val="00846B8E"/>
    <w:rsid w:val="00852D5B"/>
    <w:rsid w:val="00AF4752"/>
    <w:rsid w:val="00B41DEC"/>
    <w:rsid w:val="00BC53D6"/>
    <w:rsid w:val="00EF5D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F033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B41D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aps">
    <w:name w:val="caps"/>
    <w:basedOn w:val="Domylnaczcionkaakapitu"/>
    <w:rsid w:val="00B41DEC"/>
  </w:style>
  <w:style w:type="character" w:styleId="Pogrubienie">
    <w:name w:val="Strong"/>
    <w:basedOn w:val="Domylnaczcionkaakapitu"/>
    <w:uiPriority w:val="22"/>
    <w:qFormat/>
    <w:rsid w:val="00B41DEC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430C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430C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430C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430C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430CA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430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30C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B41D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aps">
    <w:name w:val="caps"/>
    <w:basedOn w:val="Domylnaczcionkaakapitu"/>
    <w:rsid w:val="00B41DEC"/>
  </w:style>
  <w:style w:type="character" w:styleId="Pogrubienie">
    <w:name w:val="Strong"/>
    <w:basedOn w:val="Domylnaczcionkaakapitu"/>
    <w:uiPriority w:val="22"/>
    <w:qFormat/>
    <w:rsid w:val="00B41DEC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430C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430C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430C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430C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430CA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430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30C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203927-A4E8-4566-B8B1-352022A594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958</Words>
  <Characters>5753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6698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</dc:creator>
  <cp:lastModifiedBy>User</cp:lastModifiedBy>
  <cp:revision>6</cp:revision>
  <dcterms:created xsi:type="dcterms:W3CDTF">2012-07-24T06:41:00Z</dcterms:created>
  <dcterms:modified xsi:type="dcterms:W3CDTF">2012-07-27T12:48:00Z</dcterms:modified>
</cp:coreProperties>
</file>