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87" w:rsidRPr="00414305" w:rsidRDefault="006502AF" w:rsidP="007F0B87">
      <w:pPr>
        <w:jc w:val="both"/>
        <w:rPr>
          <w:rFonts w:ascii="Times New Roman" w:hAnsi="Times New Roman" w:cs="Times New Roman"/>
          <w:b/>
          <w:rPrChange w:id="0" w:author="User" w:date="2012-07-26T13:42:00Z">
            <w:rPr>
              <w:rFonts w:ascii="Times New Roman" w:hAnsi="Times New Roman" w:cs="Times New Roman"/>
            </w:rPr>
          </w:rPrChange>
        </w:rPr>
      </w:pPr>
      <w:r w:rsidRPr="006502AF">
        <w:rPr>
          <w:rFonts w:ascii="Times New Roman" w:hAnsi="Times New Roman" w:cs="Times New Roman"/>
          <w:b/>
          <w:rPrChange w:id="1" w:author="User" w:date="2012-07-26T13:42:00Z">
            <w:rPr>
              <w:rFonts w:ascii="Times New Roman" w:hAnsi="Times New Roman" w:cs="Times New Roman"/>
            </w:rPr>
          </w:rPrChange>
        </w:rPr>
        <w:t>Prawne regulacje kontaktów z dzieckiem – Bartosz Głowacki</w:t>
      </w:r>
      <w:r w:rsidR="004355E8">
        <w:rPr>
          <w:rFonts w:ascii="Times New Roman" w:hAnsi="Times New Roman" w:cs="Times New Roman"/>
          <w:b/>
        </w:rPr>
        <w:t>, doradca prawny</w:t>
      </w:r>
      <w:del w:id="2" w:author="User" w:date="2012-07-27T10:27:00Z">
        <w:r w:rsidRPr="006502AF" w:rsidDel="004355E8">
          <w:rPr>
            <w:rFonts w:ascii="Times New Roman" w:hAnsi="Times New Roman" w:cs="Times New Roman"/>
            <w:b/>
            <w:rPrChange w:id="3" w:author="User" w:date="2012-07-26T13:42:00Z">
              <w:rPr>
                <w:rFonts w:ascii="Times New Roman" w:hAnsi="Times New Roman" w:cs="Times New Roman"/>
              </w:rPr>
            </w:rPrChange>
          </w:rPr>
          <w:delText xml:space="preserve"> </w:delText>
        </w:r>
      </w:del>
    </w:p>
    <w:p w:rsidR="007F0B87" w:rsidRPr="004355E8" w:rsidRDefault="007F0B87" w:rsidP="007F0B87">
      <w:pPr>
        <w:jc w:val="both"/>
        <w:rPr>
          <w:rFonts w:ascii="Times New Roman" w:hAnsi="Times New Roman" w:cs="Times New Roman"/>
          <w:b/>
          <w:rPrChange w:id="4" w:author="User" w:date="2012-07-27T10:28:00Z">
            <w:rPr>
              <w:rFonts w:ascii="Times New Roman" w:hAnsi="Times New Roman" w:cs="Times New Roman"/>
            </w:rPr>
          </w:rPrChange>
        </w:rPr>
      </w:pPr>
      <w:r w:rsidRPr="007F0B87">
        <w:rPr>
          <w:rFonts w:ascii="Times New Roman" w:hAnsi="Times New Roman" w:cs="Times New Roman"/>
        </w:rPr>
        <w:t xml:space="preserve">Przez utrzymywanie </w:t>
      </w:r>
      <w:r w:rsidR="003B5220" w:rsidRPr="004355E8">
        <w:rPr>
          <w:rFonts w:ascii="Times New Roman" w:hAnsi="Times New Roman" w:cs="Times New Roman"/>
        </w:rPr>
        <w:t>kontaktów osobistych</w:t>
      </w:r>
      <w:r w:rsidR="003B5220">
        <w:rPr>
          <w:rFonts w:ascii="Times New Roman" w:hAnsi="Times New Roman" w:cs="Times New Roman"/>
        </w:rPr>
        <w:t xml:space="preserve"> </w:t>
      </w:r>
      <w:r w:rsidRPr="007F0B87">
        <w:rPr>
          <w:rFonts w:ascii="Times New Roman" w:hAnsi="Times New Roman" w:cs="Times New Roman"/>
        </w:rPr>
        <w:t xml:space="preserve"> z dzieckiem rodzice zapewniają mu poczucie bezpieczeństwa oraz uczestniczą w jego wychowaniu. Codzienne, osobiste kontakty z dzieckiem pozwalają rodzicom poznać potrzeby dziecka, a w konsekwencji należycie troszczyć się o nie i jego wychowanie. Zaspokajanie naturalnej i podstawowej potrzeby </w:t>
      </w:r>
      <w:r w:rsidR="003B5220">
        <w:rPr>
          <w:rFonts w:ascii="Times New Roman" w:hAnsi="Times New Roman" w:cs="Times New Roman"/>
        </w:rPr>
        <w:t xml:space="preserve">kontaktu </w:t>
      </w:r>
      <w:r w:rsidRPr="007F0B87">
        <w:rPr>
          <w:rFonts w:ascii="Times New Roman" w:hAnsi="Times New Roman" w:cs="Times New Roman"/>
        </w:rPr>
        <w:t xml:space="preserve">dziecka z rodzicami stanowi </w:t>
      </w:r>
      <w:r w:rsidR="003B5220">
        <w:rPr>
          <w:rFonts w:ascii="Times New Roman" w:hAnsi="Times New Roman" w:cs="Times New Roman"/>
        </w:rPr>
        <w:t xml:space="preserve">nieodzowny </w:t>
      </w:r>
      <w:r w:rsidRPr="007F0B87">
        <w:rPr>
          <w:rFonts w:ascii="Times New Roman" w:hAnsi="Times New Roman" w:cs="Times New Roman"/>
        </w:rPr>
        <w:t xml:space="preserve">element </w:t>
      </w:r>
      <w:r w:rsidR="003B5220">
        <w:rPr>
          <w:rFonts w:ascii="Times New Roman" w:hAnsi="Times New Roman" w:cs="Times New Roman"/>
        </w:rPr>
        <w:t>realizowania podstawowych funkcji rodziny</w:t>
      </w:r>
      <w:r w:rsidR="003B5220" w:rsidRPr="004355E8">
        <w:rPr>
          <w:rFonts w:ascii="Times New Roman" w:hAnsi="Times New Roman" w:cs="Times New Roman"/>
          <w:b/>
          <w:rPrChange w:id="5" w:author="User" w:date="2012-07-27T10:28:00Z">
            <w:rPr>
              <w:rFonts w:ascii="Times New Roman" w:hAnsi="Times New Roman" w:cs="Times New Roman"/>
            </w:rPr>
          </w:rPrChange>
        </w:rPr>
        <w:t xml:space="preserve">. </w:t>
      </w:r>
      <w:r w:rsidRPr="004355E8">
        <w:rPr>
          <w:rFonts w:ascii="Times New Roman" w:hAnsi="Times New Roman" w:cs="Times New Roman"/>
          <w:b/>
          <w:rPrChange w:id="6" w:author="User" w:date="2012-07-27T10:28:00Z">
            <w:rPr>
              <w:rFonts w:ascii="Times New Roman" w:hAnsi="Times New Roman" w:cs="Times New Roman"/>
            </w:rPr>
          </w:rPrChange>
        </w:rPr>
        <w:t>Utrzymywanie osobistej styczności z dzieckiem, jest więc niezbędne dla właściwego wykonywania władzy rodzicielskiej.</w:t>
      </w:r>
    </w:p>
    <w:p w:rsidR="007F0B87" w:rsidRPr="004355E8" w:rsidRDefault="007F0B87" w:rsidP="007F0B87">
      <w:pPr>
        <w:jc w:val="both"/>
        <w:rPr>
          <w:rFonts w:ascii="Times New Roman" w:hAnsi="Times New Roman" w:cs="Times New Roman"/>
          <w:b/>
          <w:rPrChange w:id="7" w:author="User" w:date="2012-07-27T10:28:00Z">
            <w:rPr>
              <w:rFonts w:ascii="Times New Roman" w:hAnsi="Times New Roman" w:cs="Times New Roman"/>
            </w:rPr>
          </w:rPrChange>
        </w:rPr>
      </w:pPr>
      <w:r w:rsidRPr="004355E8">
        <w:rPr>
          <w:rFonts w:ascii="Times New Roman" w:hAnsi="Times New Roman" w:cs="Times New Roman"/>
          <w:b/>
          <w:rPrChange w:id="8" w:author="User" w:date="2012-07-27T10:28:00Z">
            <w:rPr>
              <w:rFonts w:ascii="Times New Roman" w:hAnsi="Times New Roman" w:cs="Times New Roman"/>
            </w:rPr>
          </w:rPrChange>
        </w:rPr>
        <w:t xml:space="preserve">Prawne regulacje kontaktów z dzieckiem zostały ujęte w Oddziale 3 Rozdziału II Kodeksu rodzinnego i opiekuńczego, tj. w art. 113– 113 (6) </w:t>
      </w:r>
      <w:proofErr w:type="spellStart"/>
      <w:r w:rsidRPr="004355E8">
        <w:rPr>
          <w:rFonts w:ascii="Times New Roman" w:hAnsi="Times New Roman" w:cs="Times New Roman"/>
          <w:b/>
          <w:rPrChange w:id="9" w:author="User" w:date="2012-07-27T10:28:00Z">
            <w:rPr>
              <w:rFonts w:ascii="Times New Roman" w:hAnsi="Times New Roman" w:cs="Times New Roman"/>
            </w:rPr>
          </w:rPrChange>
        </w:rPr>
        <w:t>k.r.o</w:t>
      </w:r>
      <w:proofErr w:type="spellEnd"/>
      <w:r w:rsidRPr="004355E8">
        <w:rPr>
          <w:rFonts w:ascii="Times New Roman" w:hAnsi="Times New Roman" w:cs="Times New Roman"/>
          <w:b/>
          <w:rPrChange w:id="10" w:author="User" w:date="2012-07-27T10:28:00Z">
            <w:rPr>
              <w:rFonts w:ascii="Times New Roman" w:hAnsi="Times New Roman" w:cs="Times New Roman"/>
            </w:rPr>
          </w:rPrChange>
        </w:rPr>
        <w:t xml:space="preserve">.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 xml:space="preserve">Niezależnie od władzy rodzicielskiej rodzice oraz ich dziecko mają prawo i obowiązek utrzymywania ze sobą kontaktów.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Kontakty z dzieckiem obejmują w szczególności przebywanie z dzieckiem (odwiedziny, spotkania, zabieranie dziecka poza miejsce jego stałego pobytu) i bezpośrednie porozumiewanie się, utrzymywanie korespondencji, korzystanie z innych środków porozumiewania się na odległość, w tym ze środków komunikacji elektronicznej.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4355E8" w:rsidRDefault="007F0B87" w:rsidP="007F0B87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rPrChange w:id="11" w:author="User" w:date="2012-07-27T10:29:00Z">
            <w:rPr>
              <w:rFonts w:ascii="Times New Roman" w:hAnsi="Times New Roman" w:cs="Times New Roman"/>
            </w:rPr>
          </w:rPrChange>
        </w:rPr>
      </w:pPr>
      <w:r w:rsidRPr="004355E8">
        <w:rPr>
          <w:rFonts w:ascii="Times New Roman" w:hAnsi="Times New Roman" w:cs="Times New Roman"/>
          <w:b/>
          <w:color w:val="FF0000"/>
          <w:sz w:val="24"/>
          <w:szCs w:val="24"/>
          <w:rPrChange w:id="12" w:author="User" w:date="2012-07-27T10:29:00Z">
            <w:rPr>
              <w:rFonts w:ascii="Times New Roman" w:hAnsi="Times New Roman" w:cs="Times New Roman"/>
            </w:rPr>
          </w:rPrChange>
        </w:rPr>
        <w:t xml:space="preserve">Kto może wystąpić o ustalenie kontaktów z dzieckiem?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Oprócz rodziców, takie uprawnienie posiadają</w:t>
      </w:r>
      <w:r w:rsidR="00414305">
        <w:rPr>
          <w:rFonts w:ascii="Times New Roman" w:hAnsi="Times New Roman" w:cs="Times New Roman"/>
        </w:rPr>
        <w:t>:</w:t>
      </w:r>
      <w:r w:rsidRPr="007F0B87">
        <w:rPr>
          <w:rFonts w:ascii="Times New Roman" w:hAnsi="Times New Roman" w:cs="Times New Roman"/>
        </w:rPr>
        <w:t xml:space="preserve"> rodzeństwo, dziadkowie, powinowaci w linii prostej, a także inne osoby, jeżeli sprawowały one przez dłuższy czas </w:t>
      </w:r>
      <w:r w:rsidR="003B5220">
        <w:rPr>
          <w:rFonts w:ascii="Times New Roman" w:hAnsi="Times New Roman" w:cs="Times New Roman"/>
        </w:rPr>
        <w:t xml:space="preserve">opiekę </w:t>
      </w:r>
      <w:del w:id="13" w:author="User" w:date="2012-07-27T10:29:00Z">
        <w:r w:rsidRPr="007F0B87" w:rsidDel="004355E8">
          <w:rPr>
            <w:rFonts w:ascii="Times New Roman" w:hAnsi="Times New Roman" w:cs="Times New Roman"/>
          </w:rPr>
          <w:delText xml:space="preserve"> </w:delText>
        </w:r>
      </w:del>
      <w:r w:rsidRPr="007F0B87">
        <w:rPr>
          <w:rFonts w:ascii="Times New Roman" w:hAnsi="Times New Roman" w:cs="Times New Roman"/>
        </w:rPr>
        <w:t>nad dzieckiem i przepisy stosuje się wobec nich odpowiednio.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4355E8" w:rsidRDefault="007F0B87" w:rsidP="007F0B87">
      <w:pPr>
        <w:jc w:val="both"/>
        <w:rPr>
          <w:rFonts w:ascii="Times New Roman" w:hAnsi="Times New Roman" w:cs="Times New Roman"/>
          <w:b/>
          <w:color w:val="FF0000"/>
          <w:rPrChange w:id="14" w:author="User" w:date="2012-07-27T10:30:00Z">
            <w:rPr>
              <w:rFonts w:ascii="Times New Roman" w:hAnsi="Times New Roman" w:cs="Times New Roman"/>
            </w:rPr>
          </w:rPrChange>
        </w:rPr>
      </w:pPr>
      <w:r w:rsidRPr="004355E8">
        <w:rPr>
          <w:rFonts w:ascii="Times New Roman" w:hAnsi="Times New Roman" w:cs="Times New Roman"/>
          <w:b/>
          <w:color w:val="FF0000"/>
          <w:rPrChange w:id="15" w:author="User" w:date="2012-07-27T10:30:00Z">
            <w:rPr>
              <w:rFonts w:ascii="Times New Roman" w:hAnsi="Times New Roman" w:cs="Times New Roman"/>
            </w:rPr>
          </w:rPrChange>
        </w:rPr>
        <w:t>W jaki sposób</w:t>
      </w:r>
      <w:r w:rsidR="004355E8" w:rsidRPr="004355E8">
        <w:rPr>
          <w:rFonts w:ascii="Times New Roman" w:hAnsi="Times New Roman" w:cs="Times New Roman"/>
          <w:b/>
          <w:color w:val="FF0000"/>
          <w:rPrChange w:id="16" w:author="User" w:date="2012-07-27T10:30:00Z">
            <w:rPr>
              <w:rFonts w:ascii="Times New Roman" w:hAnsi="Times New Roman" w:cs="Times New Roman"/>
            </w:rPr>
          </w:rPrChange>
        </w:rPr>
        <w:t xml:space="preserve"> można </w:t>
      </w:r>
      <w:proofErr w:type="spellStart"/>
      <w:r w:rsidR="004355E8" w:rsidRPr="004355E8">
        <w:rPr>
          <w:rFonts w:ascii="Times New Roman" w:hAnsi="Times New Roman" w:cs="Times New Roman"/>
          <w:b/>
          <w:color w:val="FF0000"/>
          <w:rPrChange w:id="17" w:author="User" w:date="2012-07-27T10:30:00Z">
            <w:rPr>
              <w:rFonts w:ascii="Times New Roman" w:hAnsi="Times New Roman" w:cs="Times New Roman"/>
            </w:rPr>
          </w:rPrChange>
        </w:rPr>
        <w:t>ustakić</w:t>
      </w:r>
      <w:proofErr w:type="spellEnd"/>
      <w:r w:rsidR="004355E8" w:rsidRPr="004355E8">
        <w:rPr>
          <w:rFonts w:ascii="Times New Roman" w:hAnsi="Times New Roman" w:cs="Times New Roman"/>
          <w:b/>
          <w:color w:val="FF0000"/>
          <w:rPrChange w:id="18" w:author="User" w:date="2012-07-27T10:30:00Z">
            <w:rPr>
              <w:rFonts w:ascii="Times New Roman" w:hAnsi="Times New Roman" w:cs="Times New Roman"/>
            </w:rPr>
          </w:rPrChange>
        </w:rPr>
        <w:t xml:space="preserve"> zasady kontaktów z dzieckiem</w:t>
      </w:r>
      <w:r w:rsidRPr="004355E8">
        <w:rPr>
          <w:rFonts w:ascii="Times New Roman" w:hAnsi="Times New Roman" w:cs="Times New Roman"/>
          <w:b/>
          <w:color w:val="FF0000"/>
          <w:rPrChange w:id="19" w:author="User" w:date="2012-07-27T10:30:00Z">
            <w:rPr>
              <w:rFonts w:ascii="Times New Roman" w:hAnsi="Times New Roman" w:cs="Times New Roman"/>
            </w:rPr>
          </w:rPrChange>
        </w:rPr>
        <w:t>?</w:t>
      </w:r>
    </w:p>
    <w:p w:rsidR="007F0B87" w:rsidRPr="004355E8" w:rsidRDefault="007F0B87" w:rsidP="007F0B87">
      <w:pPr>
        <w:jc w:val="both"/>
        <w:rPr>
          <w:rFonts w:ascii="Times New Roman" w:hAnsi="Times New Roman" w:cs="Times New Roman"/>
          <w:b/>
          <w:color w:val="FF0000"/>
          <w:rPrChange w:id="20" w:author="User" w:date="2012-07-27T10:30:00Z">
            <w:rPr>
              <w:rFonts w:ascii="Times New Roman" w:hAnsi="Times New Roman" w:cs="Times New Roman"/>
            </w:rPr>
          </w:rPrChange>
        </w:rPr>
      </w:pP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Jeżeli dziecko przebywa stale u jednego z rodziców, sposób utrzymywania kontaktów z dzieckiem przez drugiego z nich</w:t>
      </w:r>
      <w:r w:rsidR="004355E8">
        <w:rPr>
          <w:rFonts w:ascii="Times New Roman" w:hAnsi="Times New Roman" w:cs="Times New Roman"/>
        </w:rPr>
        <w:t>,</w:t>
      </w:r>
      <w:r w:rsidRPr="007F0B87">
        <w:rPr>
          <w:rFonts w:ascii="Times New Roman" w:hAnsi="Times New Roman" w:cs="Times New Roman"/>
        </w:rPr>
        <w:t xml:space="preserve"> rodzice określają wspólnie, kierując się dobrem dziecka i biorąc pod uwagę jego rozsądne życzenia. W braku porozumienia </w:t>
      </w:r>
      <w:r w:rsidR="004355E8">
        <w:rPr>
          <w:rFonts w:ascii="Times New Roman" w:hAnsi="Times New Roman" w:cs="Times New Roman"/>
        </w:rPr>
        <w:t xml:space="preserve">w/w kwestie </w:t>
      </w:r>
      <w:r w:rsidRPr="007F0B87">
        <w:rPr>
          <w:rFonts w:ascii="Times New Roman" w:hAnsi="Times New Roman" w:cs="Times New Roman"/>
        </w:rPr>
        <w:t>rozstrzyga sąd opiekuńczy. Jest nim sąd rejonowy właściwy według miejsca zamieszkania dziecka, którego sprawa ma dotyczyć, a gdy nie ma ono miejsca zamieszkania – według miejsca pobytu dziecka. Takie sprawy są rozpatrywane w trybie tzw. postępowania nieprocesowego, chyba że sąd rozstrzyga kwestię kontaktów w wyroku rozwodowym czy orzekającym separację. Wówczas obowiązuje tryb procesowy. Jeśli wszczęta została sprawa o rozwód lub separację, sprawa o uregulowanie kontaktów musi być zawieszona. Na sądzie bowiem ciąży obowiązek zdecydowania w wyroku rozwodowym lub orzekającym separację nie tylko o władzy rodzicielskiej, ale także o kontaktach z dziećmi. Ma on przede wszystkim uwzględnić porozumienie rodziców w tej kwestii. Możliwe jest tymczasowe unormowanie tych kontaktów, do definitywnego rozstrzygnięcia o nich w wyroku rozwodowym czy orzekającym separację. Jeśli sąd odmówi rozwodu czy separacji, sprawa o kontakty będzie kontynuowana.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lastRenderedPageBreak/>
        <w:t>Sąd może skorzystać z usług kuratora sądowego albo pomocy społecznej poprzez przeprowadzenie wywiadu środowiskowego. Może on dotyczyć stosunków dziecka do rodzicó</w:t>
      </w:r>
      <w:r w:rsidR="000E7A68">
        <w:rPr>
          <w:rFonts w:ascii="Times New Roman" w:hAnsi="Times New Roman" w:cs="Times New Roman"/>
        </w:rPr>
        <w:t>w</w:t>
      </w:r>
      <w:r w:rsidRPr="007F0B87">
        <w:rPr>
          <w:rFonts w:ascii="Times New Roman" w:hAnsi="Times New Roman" w:cs="Times New Roman"/>
        </w:rPr>
        <w:t xml:space="preserve">, opiekunów, warunków środowiskowych oraz wychowawczych.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 xml:space="preserve">Decyzję sądu w kwestii kontaktów z dzieckiem musi poprzedzić rozprawa, o której sąd powiadamia wszystkich zainteresowanych. Sąd powinien wysłuchać przede wszystkim rodziców czy inną osobę, która ubiega się o unormowanie jej kontaktów z dzieckiem, a także osoby bliskie.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Sądy w różny sposób ustalają sposób kontaktów</w:t>
      </w:r>
      <w:r w:rsidR="003B5220">
        <w:rPr>
          <w:rFonts w:ascii="Times New Roman" w:hAnsi="Times New Roman" w:cs="Times New Roman"/>
        </w:rPr>
        <w:t xml:space="preserve">, które </w:t>
      </w:r>
      <w:r w:rsidRPr="007F0B87">
        <w:rPr>
          <w:rFonts w:ascii="Times New Roman" w:hAnsi="Times New Roman" w:cs="Times New Roman"/>
        </w:rPr>
        <w:t xml:space="preserve"> mogą zostać ustalone w postaci odwiedzin osoby uprawnionej w miejscu zamieszkania dziecka, kontaktów poza miejscem zamieszkania dziecka i odprowadzaniu dziecka po zakończonym spotkaniu do miejsca stałego jego pobytu, jak również rozwiązanie ustalonych kontaktów drogą porozumiewania się na odległość </w:t>
      </w:r>
      <w:r w:rsidR="000E7A68">
        <w:rPr>
          <w:rFonts w:ascii="Times New Roman" w:hAnsi="Times New Roman" w:cs="Times New Roman"/>
        </w:rPr>
        <w:t>(</w:t>
      </w:r>
      <w:r w:rsidRPr="007F0B87">
        <w:rPr>
          <w:rFonts w:ascii="Times New Roman" w:hAnsi="Times New Roman" w:cs="Times New Roman"/>
        </w:rPr>
        <w:t xml:space="preserve">telefon, </w:t>
      </w:r>
      <w:proofErr w:type="spellStart"/>
      <w:r w:rsidRPr="007F0B87">
        <w:rPr>
          <w:rFonts w:ascii="Times New Roman" w:hAnsi="Times New Roman" w:cs="Times New Roman"/>
        </w:rPr>
        <w:t>skype</w:t>
      </w:r>
      <w:proofErr w:type="spellEnd"/>
      <w:r w:rsidRPr="007F0B87">
        <w:rPr>
          <w:rFonts w:ascii="Times New Roman" w:hAnsi="Times New Roman" w:cs="Times New Roman"/>
        </w:rPr>
        <w:t xml:space="preserve">, e-mail) o określonych porach dnia i tygodnia.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 xml:space="preserve">W razie potrzeby należy bardzo szczegółowo dokonać analizy i regulacji w ustaleniu kontaktów zwracając szczególną uwagę na kwestię spotkań </w:t>
      </w:r>
      <w:r w:rsidR="00414305">
        <w:rPr>
          <w:rFonts w:ascii="Times New Roman" w:hAnsi="Times New Roman" w:cs="Times New Roman"/>
        </w:rPr>
        <w:t>w</w:t>
      </w:r>
      <w:r w:rsidRPr="007F0B87">
        <w:rPr>
          <w:rFonts w:ascii="Times New Roman" w:hAnsi="Times New Roman" w:cs="Times New Roman"/>
        </w:rPr>
        <w:t xml:space="preserve"> okresie Wielkanocy czy Bożego Narodzenia, innych szczególnych wydarzeń i świąt okolicznościowych, a także czasu gdy dziecko w okresie nauki korzysta z ferii zimowych czy letnich wakacji. Sądy niejednokrotnie starają się bardzo szczegółowo uregulować kwestię kontaktów, by w przyszłości wyeliminować sporne kwestie.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Każda sytuacja faktyczna jest inna i nie ma „złotego środka”. Mnogość możliwości spotkań z dzieckiem w ciągu roku jest tak duża, że jedynym ograniczeniem wydają się być potrzeby samego dziecka z uwzględnieniem jego rozsądnych życzeń, mając jednocześnie na uwadze oczekiwania i potrzeby rodziców. Szczególne uprawnienia mają dzieci, które ukończyły 13. rok życia. Art. 573 kodeksu postępowania cywilnego daje im prawo do występowania w sprawach rodzinnych i opiekuńczych oraz składania w nich wniosków dotyczących ich osoby. Kierując się celowością, przy uwzględnieniu stopnia dojrzałości małoletniego oraz charakteru sprawy opiekuńczej, właściwy s</w:t>
      </w:r>
      <w:r w:rsidR="000E7A68">
        <w:rPr>
          <w:rFonts w:ascii="Times New Roman" w:hAnsi="Times New Roman" w:cs="Times New Roman"/>
        </w:rPr>
        <w:t>ą</w:t>
      </w:r>
      <w:r w:rsidRPr="007F0B87">
        <w:rPr>
          <w:rFonts w:ascii="Times New Roman" w:hAnsi="Times New Roman" w:cs="Times New Roman"/>
        </w:rPr>
        <w:t>d powinien zapoznać się ze stanowiskiem małoletniego, mając na względzie jego dobro</w:t>
      </w:r>
      <w:r w:rsidR="000E7A68">
        <w:rPr>
          <w:rFonts w:ascii="Times New Roman" w:hAnsi="Times New Roman" w:cs="Times New Roman"/>
        </w:rPr>
        <w:t xml:space="preserve"> (</w:t>
      </w:r>
      <w:r w:rsidRPr="007F0B87">
        <w:rPr>
          <w:rFonts w:ascii="Times New Roman" w:hAnsi="Times New Roman" w:cs="Times New Roman"/>
        </w:rPr>
        <w:t>postanowieni</w:t>
      </w:r>
      <w:r w:rsidR="000E7A68">
        <w:rPr>
          <w:rFonts w:ascii="Times New Roman" w:hAnsi="Times New Roman" w:cs="Times New Roman"/>
        </w:rPr>
        <w:t>e</w:t>
      </w:r>
      <w:r w:rsidRPr="007F0B87">
        <w:rPr>
          <w:rFonts w:ascii="Times New Roman" w:hAnsi="Times New Roman" w:cs="Times New Roman"/>
        </w:rPr>
        <w:t xml:space="preserve"> Sądu Najwyższego – Izba Cywilna z dnia 15.12.1998 r., sygn. akt I CKN 1122/98, art. 12 Konwencji o prawach dziecka oraz art. 573, 574 i 576 § 2 </w:t>
      </w:r>
      <w:proofErr w:type="spellStart"/>
      <w:r w:rsidRPr="007F0B87">
        <w:rPr>
          <w:rFonts w:ascii="Times New Roman" w:hAnsi="Times New Roman" w:cs="Times New Roman"/>
        </w:rPr>
        <w:t>kpc</w:t>
      </w:r>
      <w:proofErr w:type="spellEnd"/>
      <w:r w:rsidRPr="007F0B87">
        <w:rPr>
          <w:rFonts w:ascii="Times New Roman" w:hAnsi="Times New Roman" w:cs="Times New Roman"/>
        </w:rPr>
        <w:t>)</w:t>
      </w:r>
      <w:r w:rsidR="000E7A68">
        <w:rPr>
          <w:rFonts w:ascii="Times New Roman" w:hAnsi="Times New Roman" w:cs="Times New Roman"/>
        </w:rPr>
        <w:t>.</w:t>
      </w:r>
      <w:r w:rsidRPr="007F0B87">
        <w:rPr>
          <w:rFonts w:ascii="Times New Roman" w:hAnsi="Times New Roman" w:cs="Times New Roman"/>
        </w:rPr>
        <w:t xml:space="preserve">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Ze względu na dobro dziecka Sąd może też zmienić swe wcześniejsze postanowienia, w tym dotyczące kontaktów z dzieckiem, także gdy znalazły się one w wyroku orzekającym rozwód lub separację.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0E7A68" w:rsidRDefault="007F0B87" w:rsidP="007F0B87">
      <w:pPr>
        <w:jc w:val="both"/>
        <w:rPr>
          <w:rFonts w:ascii="Times New Roman" w:hAnsi="Times New Roman" w:cs="Times New Roman"/>
          <w:b/>
          <w:rPrChange w:id="21" w:author="User" w:date="2012-07-27T11:31:00Z">
            <w:rPr>
              <w:rFonts w:ascii="Times New Roman" w:hAnsi="Times New Roman" w:cs="Times New Roman"/>
            </w:rPr>
          </w:rPrChange>
        </w:rPr>
      </w:pPr>
      <w:r w:rsidRPr="000E7A68">
        <w:rPr>
          <w:rFonts w:ascii="Times New Roman" w:hAnsi="Times New Roman" w:cs="Times New Roman"/>
          <w:b/>
          <w:rPrChange w:id="22" w:author="User" w:date="2012-07-27T11:31:00Z">
            <w:rPr>
              <w:rFonts w:ascii="Times New Roman" w:hAnsi="Times New Roman" w:cs="Times New Roman"/>
            </w:rPr>
          </w:rPrChange>
        </w:rPr>
        <w:t xml:space="preserve">Podsumowując, kodeks rodzinny i opiekuńczy wskazuje, że kontakty z dzieckiem powinni uregulować rodzice wspólnie, a w razie sporu, gdy między rodzicami nie ma zgody, rozstrzygnięcie w sprawie kontaktów spoczywa na właściwym sądzie opiekuńczym, gdzie w toku postępowania sąd powinien wykorzystać możliwe sposoby złagodzenia rodzinnego konfliktu.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0E7A68">
        <w:rPr>
          <w:rFonts w:ascii="Times New Roman" w:hAnsi="Times New Roman" w:cs="Times New Roman"/>
          <w:b/>
          <w:rPrChange w:id="23" w:author="User" w:date="2012-07-27T11:31:00Z">
            <w:rPr>
              <w:rFonts w:ascii="Times New Roman" w:hAnsi="Times New Roman" w:cs="Times New Roman"/>
            </w:rPr>
          </w:rPrChange>
        </w:rPr>
        <w:t xml:space="preserve">Rodzice mają prawo do kontaktów z dzieckiem bez względu na to, czy przysługuje im władza rodzicielska nad nim, czy została ograniczona, a nawet gdy zostali jej pozbawieni. </w:t>
      </w:r>
      <w:r w:rsidRPr="007F0B87">
        <w:rPr>
          <w:rFonts w:ascii="Times New Roman" w:hAnsi="Times New Roman" w:cs="Times New Roman"/>
        </w:rPr>
        <w:t xml:space="preserve">Jak wielokrotnie wypowiadał się Sąd Najwyższy w swoich orzeczeniach, prawo do osobistej styczności rodziców z dzieckiem nie jest elementem władzy rodzicielskiej. Wynika ono z więzi rodzinnej łączącej rodziców z dzieckiem i przysługuje rodzicom także w razie pozbawienia ich władzy rodzicielskiej. Ingerencja sądu opiekuńczego w sferę styczności rodziców z dziećmi prowadzona jest w razie pozbawienia władzy rodzicielskiej oraz w razie jej ograniczenia polegającego na umieszczeniu </w:t>
      </w:r>
      <w:r w:rsidRPr="007F0B87">
        <w:rPr>
          <w:rFonts w:ascii="Times New Roman" w:hAnsi="Times New Roman" w:cs="Times New Roman"/>
        </w:rPr>
        <w:lastRenderedPageBreak/>
        <w:t>dziecka w rodzinie zastępczej lub placówce opiekuńczo-wychowawczej.</w:t>
      </w:r>
      <w:del w:id="24" w:author="User" w:date="2012-07-26T13:38:00Z">
        <w:r w:rsidRPr="007F0B87" w:rsidDel="00414305">
          <w:rPr>
            <w:rFonts w:ascii="Times New Roman" w:hAnsi="Times New Roman" w:cs="Times New Roman"/>
          </w:rPr>
          <w:delText>.</w:delText>
        </w:r>
      </w:del>
      <w:r w:rsidRPr="007F0B87">
        <w:rPr>
          <w:rFonts w:ascii="Times New Roman" w:hAnsi="Times New Roman" w:cs="Times New Roman"/>
        </w:rPr>
        <w:t xml:space="preserve"> Stosownie do art. 113 § 1 </w:t>
      </w:r>
      <w:proofErr w:type="spellStart"/>
      <w:r w:rsidRPr="007F0B87">
        <w:rPr>
          <w:rFonts w:ascii="Times New Roman" w:hAnsi="Times New Roman" w:cs="Times New Roman"/>
        </w:rPr>
        <w:t>k.r.o</w:t>
      </w:r>
      <w:proofErr w:type="spellEnd"/>
      <w:r w:rsidRPr="007F0B87">
        <w:rPr>
          <w:rFonts w:ascii="Times New Roman" w:hAnsi="Times New Roman" w:cs="Times New Roman"/>
        </w:rPr>
        <w:t>., przesłanką zakazania rodzicom osobistej styczności z dzieckiem jest jego dobro. Dobro to należy rozumieć szeroko. Nakaz uwzględnienia dobra dziecka stanowi podstawową regułę interpretacyjną obowiązującą przy wykładni przepisów kodeksu rodzinnego i opiekuńczego regulujących stosunki miedzy rodzicami a dziećmi. Znaczenie zasady ochrony dobra dziecka wykracza poza porządek prawa krajowego. Podstawowym aktem międzynarodowym zawierającym nakaz uwzględniania dobra dziecka jest Konwencja o prawach dziecka, obowiązująca w Polsce od dnia 7 lipca 1991 r. W orzecznictwie Sądu Najwyższego podkreśla się znaczenie tej Konwencji jako dyrektywy generalnej przy rozpatrywaniu konfliktów rodziców na tle sprawowania opieki nad dziećmi.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 xml:space="preserve">Dobru dziecka nie służy zerwanie osobistej styczności rodziców z dzieckiem, nawet gdy nie wykonują oni władzy rodzicielskiej lub zachodzą podstawy do pozbawienia ich wykonywania tej władzy (art. 111 § 1 </w:t>
      </w:r>
      <w:proofErr w:type="spellStart"/>
      <w:r w:rsidRPr="007F0B87">
        <w:rPr>
          <w:rFonts w:ascii="Times New Roman" w:hAnsi="Times New Roman" w:cs="Times New Roman"/>
        </w:rPr>
        <w:t>k.r.o</w:t>
      </w:r>
      <w:proofErr w:type="spellEnd"/>
      <w:r w:rsidRPr="007F0B87">
        <w:rPr>
          <w:rFonts w:ascii="Times New Roman" w:hAnsi="Times New Roman" w:cs="Times New Roman"/>
        </w:rPr>
        <w:t xml:space="preserve">.). Ze względu na charakter prawa do osobistej styczności z dzieckiem, odebranie rodzicom tego prawa może nastąpić wyjątkowo, np. gdy utrzymywanie osobistych kontaktów rodziców z dzieckiem zagraża jego życiu, zdrowiu, bezpieczeństwu bądź wpływa demoralizująco na dziecko, prowadzi do kształtowania u niego postaw aspołecznych, a także postawy wrogości względem drugiego rodzica. Niedopuszczalne jest zakazanie lub ograniczenie osobistej styczności z dzieckiem tego z rodziców, którego władzę rodzicielską sąd ograniczył na podstawie wyroku rozwodowego lub art. 107 </w:t>
      </w:r>
      <w:proofErr w:type="spellStart"/>
      <w:r w:rsidRPr="007F0B87">
        <w:rPr>
          <w:rFonts w:ascii="Times New Roman" w:hAnsi="Times New Roman" w:cs="Times New Roman"/>
        </w:rPr>
        <w:t>k.r.o</w:t>
      </w:r>
      <w:proofErr w:type="spellEnd"/>
      <w:r w:rsidRPr="007F0B87">
        <w:rPr>
          <w:rFonts w:ascii="Times New Roman" w:hAnsi="Times New Roman" w:cs="Times New Roman"/>
        </w:rPr>
        <w:t xml:space="preserve">. do określonych obowiązków i uprawnień w stosunku do dziecka z tego powodu, że rodzice żyją w rozłączeniu.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 xml:space="preserve">Właściwe uregulowanie kontaktów z dzieckiem, nie powinno naruszać obecnej sytuacji rodzinnej małoletniego i poczucia bezpieczeństwa jakie mu ona zapewnia. </w:t>
      </w:r>
    </w:p>
    <w:p w:rsidR="007F0B87" w:rsidRDefault="007F0B87" w:rsidP="007F0B87">
      <w:pPr>
        <w:jc w:val="both"/>
        <w:rPr>
          <w:ins w:id="25" w:author="User" w:date="2012-07-27T11:36:00Z"/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 xml:space="preserve">Sąd opiekuńczy jeżeli wymaga tego dobro dziecka może skorzystać z szerokiego katalogu regulacji prawnych mających na celu ochronę dobra dziecka. </w:t>
      </w:r>
    </w:p>
    <w:p w:rsidR="000E7A68" w:rsidRPr="000E7A68" w:rsidRDefault="000E7A68" w:rsidP="007F0B87">
      <w:pPr>
        <w:jc w:val="both"/>
        <w:rPr>
          <w:rFonts w:ascii="Times New Roman" w:hAnsi="Times New Roman" w:cs="Times New Roman"/>
          <w:b/>
          <w:rPrChange w:id="26" w:author="User" w:date="2012-07-27T11:36:00Z">
            <w:rPr>
              <w:rFonts w:ascii="Times New Roman" w:hAnsi="Times New Roman" w:cs="Times New Roman"/>
            </w:rPr>
          </w:rPrChange>
        </w:rPr>
      </w:pPr>
      <w:ins w:id="27" w:author="User" w:date="2012-07-27T11:36:00Z">
        <w:r w:rsidRPr="000E7A68">
          <w:rPr>
            <w:rFonts w:ascii="Times New Roman" w:hAnsi="Times New Roman" w:cs="Times New Roman"/>
            <w:b/>
            <w:rPrChange w:id="28" w:author="User" w:date="2012-07-27T11:36:00Z">
              <w:rPr>
                <w:rFonts w:ascii="Times New Roman" w:hAnsi="Times New Roman" w:cs="Times New Roman"/>
              </w:rPr>
            </w:rPrChange>
          </w:rPr>
          <w:t>WARUNKI OGRANICZENIA KONTAKTÓW RODZICÓW Z DZIECKIEM</w:t>
        </w:r>
      </w:ins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Jeżeli wymaga tego dobro dziecka, sąd opiekuńczy ograniczy utrzymywanie kontaktów rodziców z dzieckiem. Sąd opiekuńczy może w szczególności: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1)   zakazać spotykania się z dzieckiem,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2)   zakazać zabierania dziecka poza miejsce jego stałego pobytu,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3)   zezwolić na spotykanie się z dzieckiem tylko w obecności drugiego z rodziców albo opiekuna, kuratora sądowego lub innej osoby wskazanej przez sąd,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4)   ograniczyć kontakty do określonych sposobów porozumiewania się na odległość,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5)   zakazać porozumiewania się na odległość.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Ponadto Sąd opiekuńczy, orzekając w sprawie kontaktów z dzieckiem, może zobowiązać rodziców do określonego postępowania, w szczególności skierować ich do placówek lub specjalistów zajmujących się terapią rodzinną, poradnictwem lub świadczących rodzinie inną stosowną pomoc z jednoczesnym wskazaniem sposobu kontroli wykonania wydanych zarządzeń.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lastRenderedPageBreak/>
        <w:t>Jeżeli utrzymywanie kontaktów rodziców z dzieckiem poważnie zagraża dobru dziecka lub je narusza, sąd zakaże ich utrzymywania.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Każdy z rodziców podejmuje decyzję w jaki sposób będzie spędzał czas z dzieckiem. Jest to jego autonomiczna i niezależna decyzja, czy wyjedzie z dzieckiem za granicę czy pozostanie w kraju. Mówimy w takim wypadku o uprawnieniu każdego z rodziców do organizacji wspólnego czasu w ramach przysługującego mu prawa bez wymaganej zgody drugiego rodzica. Jednocześnie często pojawiającą się kwestią sporną jest brak zgody na wyjazd za granicę przez np. niewyrażenie zgody na wyrobienie dziecku paszportu. W takim wypadku konieczna jest interwencja właściwego sądu.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Rodzic</w:t>
      </w:r>
      <w:r w:rsidR="00414305">
        <w:rPr>
          <w:rFonts w:ascii="Times New Roman" w:hAnsi="Times New Roman" w:cs="Times New Roman"/>
        </w:rPr>
        <w:t>,</w:t>
      </w:r>
      <w:r w:rsidRPr="007F0B87">
        <w:rPr>
          <w:rFonts w:ascii="Times New Roman" w:hAnsi="Times New Roman" w:cs="Times New Roman"/>
        </w:rPr>
        <w:t xml:space="preserve"> u którego dziecko przebywa na stałe, zobowiązany jest do umożliwienia kontaktów w ustalonej formie osobie</w:t>
      </w:r>
      <w:r w:rsidR="000E7A68">
        <w:rPr>
          <w:rFonts w:ascii="Times New Roman" w:hAnsi="Times New Roman" w:cs="Times New Roman"/>
        </w:rPr>
        <w:t xml:space="preserve"> </w:t>
      </w:r>
      <w:r w:rsidR="00414305">
        <w:rPr>
          <w:rFonts w:ascii="Times New Roman" w:hAnsi="Times New Roman" w:cs="Times New Roman"/>
        </w:rPr>
        <w:t xml:space="preserve">do tego </w:t>
      </w:r>
      <w:r w:rsidRPr="007F0B87">
        <w:rPr>
          <w:rFonts w:ascii="Times New Roman" w:hAnsi="Times New Roman" w:cs="Times New Roman"/>
        </w:rPr>
        <w:t>uprawnionej i nie powinien czynić trudności.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</w:p>
    <w:p w:rsidR="007F0B87" w:rsidRPr="000E7A68" w:rsidRDefault="007F0B87" w:rsidP="007F0B87">
      <w:pPr>
        <w:jc w:val="both"/>
        <w:rPr>
          <w:rFonts w:ascii="Times New Roman" w:hAnsi="Times New Roman" w:cs="Times New Roman"/>
          <w:b/>
          <w:color w:val="FF0000"/>
          <w:rPrChange w:id="29" w:author="User" w:date="2012-07-27T11:35:00Z">
            <w:rPr>
              <w:rFonts w:ascii="Times New Roman" w:hAnsi="Times New Roman" w:cs="Times New Roman"/>
            </w:rPr>
          </w:rPrChange>
        </w:rPr>
      </w:pPr>
      <w:r w:rsidRPr="000E7A68">
        <w:rPr>
          <w:rFonts w:ascii="Times New Roman" w:hAnsi="Times New Roman" w:cs="Times New Roman"/>
          <w:b/>
          <w:color w:val="FF0000"/>
          <w:rPrChange w:id="30" w:author="User" w:date="2012-07-27T11:35:00Z">
            <w:rPr>
              <w:rFonts w:ascii="Times New Roman" w:hAnsi="Times New Roman" w:cs="Times New Roman"/>
            </w:rPr>
          </w:rPrChange>
        </w:rPr>
        <w:t>Utrudnianie kontaktów i sposób rozwiązania problemu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 xml:space="preserve">Występującym problemem mimo uregulowania sądowego kontaktów, jest utrudnianie przez jednego z rodziców kontaktów dziecka z osobą uprawniona. Sądy posiadają stosowne uprawnienia, które mają zapewnić korzystanie z prawa do kontaktów. Sąd może zobowiązać osobę, której przyznał do nich prawo albo pod której pieczą dziecko pozostaje, do pokrycia kosztów podróży, pobytu i powrotu dziecka, a nawet osoby mu towarzyszącej. Może zobowiązać osobę, u której dziecko przebywa, do złożenia sumy pieniężnej do depozytu sądowego na pokrycie wydatków uprawnionego do kontaktów na wypadek niewykonania lub niewłaściwego wykonywania obowiązków wynikających z orzeczenia o kontaktach. Może też odebrać od każdej z takich osób przyrzeczenie, że będą się zachowywały w określony sposób. (art. 5821 k.p.c. ) </w:t>
      </w:r>
    </w:p>
    <w:p w:rsidR="007F0B87" w:rsidRPr="007F0B87" w:rsidRDefault="007F0B87" w:rsidP="007F0B87">
      <w:pPr>
        <w:jc w:val="both"/>
        <w:rPr>
          <w:rFonts w:ascii="Times New Roman" w:hAnsi="Times New Roman" w:cs="Times New Roman"/>
        </w:rPr>
      </w:pPr>
      <w:r w:rsidRPr="007F0B87">
        <w:rPr>
          <w:rFonts w:ascii="Times New Roman" w:hAnsi="Times New Roman" w:cs="Times New Roman"/>
        </w:rPr>
        <w:t>Ponadto Sąd Najwyższy w uchwale z 28 sierpnia 2008 r. (sygn. III CZP 75/08)</w:t>
      </w:r>
      <w:r w:rsidR="005E193E">
        <w:rPr>
          <w:rFonts w:ascii="Times New Roman" w:hAnsi="Times New Roman" w:cs="Times New Roman"/>
        </w:rPr>
        <w:t xml:space="preserve"> </w:t>
      </w:r>
      <w:r w:rsidRPr="007F0B87">
        <w:rPr>
          <w:rFonts w:ascii="Times New Roman" w:hAnsi="Times New Roman" w:cs="Times New Roman"/>
        </w:rPr>
        <w:t xml:space="preserve">stwierdził, że postanowienie sądu regulujące kontakty rodzica z dzieckiem może być egzekwowane przymusowo, tak samo jak odebranie dziecka rodzicowi, któremu nie przysługuje władza rodzicielska, podlega wykonaniu w postępowaniu unormowanym w art. Procedurę tę normuje art. 5981 – 59812 k.p.c. Przymusowe działania to jednak ostateczność. Sąd orzeka w tych sprawach po przeprowadzeniu rozprawy, że o takiej sprawie i terminach rozpraw informowany jest prokurator. Sąd może zlecić kuratorowi sądowemu przymusowe odebranie dziecka. Na żądanie kuratora policja będzie obowiązana udzielić mu pomocy w czynnościach z tym związanych. W razie ukrycia dziecka kurator zawiadomi prokuratora. Przepisy te zobowiązują też kuratora do zachowania szczególnej ostrożności i uczynienia wszystkiego, żeby dobro dziecka nie zostało naruszone, a zwłaszcza by dziecko nie doznało krzywdy fizycznej ani moralnej. Kurator może też w razie potrzeby zażądać pomocy opieki społecznej albo innej powołanej do tego instytucji. Sprawy tego typu są bardzo trudne, uzależnione od dobrej woli stron. </w:t>
      </w:r>
    </w:p>
    <w:p w:rsidR="00414305" w:rsidRPr="00414305" w:rsidRDefault="00414305" w:rsidP="00414305">
      <w:pPr>
        <w:jc w:val="both"/>
        <w:rPr>
          <w:ins w:id="31" w:author="User" w:date="2012-07-26T13:43:00Z"/>
          <w:rFonts w:ascii="Times New Roman" w:hAnsi="Times New Roman" w:cs="Times New Roman"/>
        </w:rPr>
      </w:pPr>
      <w:ins w:id="32" w:author="User" w:date="2012-07-26T13:43:00Z">
        <w:r w:rsidRPr="00414305">
          <w:rPr>
            <w:rFonts w:ascii="Times New Roman" w:hAnsi="Times New Roman" w:cs="Times New Roman"/>
          </w:rPr>
          <w:t>Bez tytułu</w:t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  <w:t>Z tytułem</w:t>
        </w:r>
      </w:ins>
    </w:p>
    <w:p w:rsidR="00414305" w:rsidRPr="00414305" w:rsidRDefault="00414305" w:rsidP="00414305">
      <w:pPr>
        <w:jc w:val="both"/>
        <w:rPr>
          <w:ins w:id="33" w:author="User" w:date="2012-07-26T13:43:00Z"/>
          <w:rFonts w:ascii="Times New Roman" w:hAnsi="Times New Roman" w:cs="Times New Roman"/>
        </w:rPr>
      </w:pPr>
      <w:ins w:id="34" w:author="User" w:date="2012-07-26T13:43:00Z">
        <w:r w:rsidRPr="00414305">
          <w:rPr>
            <w:rFonts w:ascii="Times New Roman" w:hAnsi="Times New Roman" w:cs="Times New Roman"/>
          </w:rPr>
          <w:t xml:space="preserve">Strony – </w:t>
        </w:r>
        <w:r>
          <w:rPr>
            <w:rFonts w:ascii="Times New Roman" w:hAnsi="Times New Roman" w:cs="Times New Roman"/>
          </w:rPr>
          <w:t>4</w:t>
        </w:r>
        <w:r w:rsidRPr="00414305">
          <w:rPr>
            <w:rFonts w:ascii="Times New Roman" w:hAnsi="Times New Roman" w:cs="Times New Roman"/>
          </w:rPr>
          <w:t xml:space="preserve"> </w:t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</w:ins>
      <w:ins w:id="35" w:author="User" w:date="2012-07-26T13:44:00Z">
        <w:r>
          <w:rPr>
            <w:rFonts w:ascii="Times New Roman" w:hAnsi="Times New Roman" w:cs="Times New Roman"/>
          </w:rPr>
          <w:t>4</w:t>
        </w:r>
      </w:ins>
    </w:p>
    <w:p w:rsidR="00414305" w:rsidRPr="00414305" w:rsidRDefault="00414305" w:rsidP="00414305">
      <w:pPr>
        <w:jc w:val="both"/>
        <w:rPr>
          <w:ins w:id="36" w:author="User" w:date="2012-07-26T13:43:00Z"/>
          <w:rFonts w:ascii="Times New Roman" w:hAnsi="Times New Roman" w:cs="Times New Roman"/>
        </w:rPr>
      </w:pPr>
      <w:ins w:id="37" w:author="User" w:date="2012-07-26T13:43:00Z">
        <w:r>
          <w:rPr>
            <w:rFonts w:ascii="Times New Roman" w:hAnsi="Times New Roman" w:cs="Times New Roman"/>
          </w:rPr>
          <w:t xml:space="preserve">Wyrazy – 1 601 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</w:ins>
      <w:ins w:id="38" w:author="User" w:date="2012-07-26T13:44:00Z">
        <w:r>
          <w:rPr>
            <w:rFonts w:ascii="Times New Roman" w:hAnsi="Times New Roman" w:cs="Times New Roman"/>
          </w:rPr>
          <w:t>1 608</w:t>
        </w:r>
      </w:ins>
    </w:p>
    <w:p w:rsidR="00414305" w:rsidRPr="00414305" w:rsidRDefault="00414305" w:rsidP="00414305">
      <w:pPr>
        <w:jc w:val="both"/>
        <w:rPr>
          <w:ins w:id="39" w:author="User" w:date="2012-07-26T13:43:00Z"/>
          <w:rFonts w:ascii="Times New Roman" w:hAnsi="Times New Roman" w:cs="Times New Roman"/>
        </w:rPr>
      </w:pPr>
      <w:ins w:id="40" w:author="User" w:date="2012-07-26T13:43:00Z">
        <w:r>
          <w:rPr>
            <w:rFonts w:ascii="Times New Roman" w:hAnsi="Times New Roman" w:cs="Times New Roman"/>
          </w:rPr>
          <w:t>Znaki (bez spacji) – 10 179</w:t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</w:ins>
      <w:ins w:id="41" w:author="User" w:date="2012-07-26T13:44:00Z">
        <w:r>
          <w:rPr>
            <w:rFonts w:ascii="Times New Roman" w:hAnsi="Times New Roman" w:cs="Times New Roman"/>
          </w:rPr>
          <w:t>10 229</w:t>
        </w:r>
      </w:ins>
    </w:p>
    <w:p w:rsidR="00414305" w:rsidRPr="00414305" w:rsidRDefault="00414305" w:rsidP="00414305">
      <w:pPr>
        <w:jc w:val="both"/>
        <w:rPr>
          <w:ins w:id="42" w:author="User" w:date="2012-07-26T13:43:00Z"/>
          <w:rFonts w:ascii="Times New Roman" w:hAnsi="Times New Roman" w:cs="Times New Roman"/>
        </w:rPr>
      </w:pPr>
      <w:ins w:id="43" w:author="User" w:date="2012-07-26T13:43:00Z">
        <w:r w:rsidRPr="00414305">
          <w:rPr>
            <w:rFonts w:ascii="Times New Roman" w:hAnsi="Times New Roman" w:cs="Times New Roman"/>
          </w:rPr>
          <w:lastRenderedPageBreak/>
          <w:t xml:space="preserve">Znaki (ze spacjami) – </w:t>
        </w:r>
        <w:r>
          <w:rPr>
            <w:rFonts w:ascii="Times New Roman" w:hAnsi="Times New Roman" w:cs="Times New Roman"/>
          </w:rPr>
          <w:t>11 797</w:t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  <w:r w:rsidRPr="00414305">
          <w:rPr>
            <w:rFonts w:ascii="Times New Roman" w:hAnsi="Times New Roman" w:cs="Times New Roman"/>
          </w:rPr>
          <w:tab/>
        </w:r>
      </w:ins>
      <w:ins w:id="44" w:author="User" w:date="2012-07-26T13:44:00Z">
        <w:r>
          <w:rPr>
            <w:rFonts w:ascii="Times New Roman" w:hAnsi="Times New Roman" w:cs="Times New Roman"/>
          </w:rPr>
          <w:t>11 855</w:t>
        </w:r>
      </w:ins>
    </w:p>
    <w:p w:rsidR="00414305" w:rsidRPr="00414305" w:rsidRDefault="00414305" w:rsidP="00414305">
      <w:pPr>
        <w:jc w:val="both"/>
        <w:rPr>
          <w:ins w:id="45" w:author="User" w:date="2012-07-26T13:43:00Z"/>
          <w:rFonts w:ascii="Times New Roman" w:hAnsi="Times New Roman" w:cs="Times New Roman"/>
        </w:rPr>
      </w:pPr>
      <w:ins w:id="46" w:author="User" w:date="2012-07-26T13:43:00Z">
        <w:r>
          <w:rPr>
            <w:rFonts w:ascii="Times New Roman" w:hAnsi="Times New Roman" w:cs="Times New Roman"/>
          </w:rPr>
          <w:t>Akapity – 32</w:t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</w:ins>
      <w:ins w:id="47" w:author="User" w:date="2012-07-26T13:44:00Z">
        <w:r>
          <w:rPr>
            <w:rFonts w:ascii="Times New Roman" w:hAnsi="Times New Roman" w:cs="Times New Roman"/>
          </w:rPr>
          <w:t>33</w:t>
        </w:r>
      </w:ins>
    </w:p>
    <w:p w:rsidR="007F0B87" w:rsidRDefault="00414305" w:rsidP="00414305">
      <w:pPr>
        <w:jc w:val="both"/>
        <w:rPr>
          <w:ins w:id="48" w:author="User" w:date="2012-07-26T13:42:00Z"/>
          <w:rFonts w:ascii="Times New Roman" w:hAnsi="Times New Roman" w:cs="Times New Roman"/>
        </w:rPr>
      </w:pPr>
      <w:ins w:id="49" w:author="User" w:date="2012-07-26T13:43:00Z">
        <w:r>
          <w:rPr>
            <w:rFonts w:ascii="Times New Roman" w:hAnsi="Times New Roman" w:cs="Times New Roman"/>
          </w:rPr>
          <w:t xml:space="preserve">Wiersze – </w:t>
        </w:r>
      </w:ins>
      <w:ins w:id="50" w:author="User" w:date="2012-07-26T13:44:00Z">
        <w:r>
          <w:rPr>
            <w:rFonts w:ascii="Times New Roman" w:hAnsi="Times New Roman" w:cs="Times New Roman"/>
          </w:rPr>
          <w:t>152</w:t>
        </w:r>
      </w:ins>
      <w:ins w:id="51" w:author="User" w:date="2012-07-26T13:43:00Z"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</w:r>
      </w:ins>
      <w:ins w:id="52" w:author="User" w:date="2012-07-26T13:44:00Z">
        <w:r>
          <w:rPr>
            <w:rFonts w:ascii="Times New Roman" w:hAnsi="Times New Roman" w:cs="Times New Roman"/>
          </w:rPr>
          <w:t>153</w:t>
        </w:r>
      </w:ins>
    </w:p>
    <w:p w:rsidR="00414305" w:rsidRDefault="00414305" w:rsidP="007F0B87">
      <w:pPr>
        <w:jc w:val="both"/>
        <w:rPr>
          <w:ins w:id="53" w:author="User" w:date="2012-07-26T13:42:00Z"/>
          <w:rFonts w:ascii="Times New Roman" w:hAnsi="Times New Roman" w:cs="Times New Roman"/>
        </w:rPr>
      </w:pPr>
    </w:p>
    <w:p w:rsidR="00414305" w:rsidRDefault="00414305" w:rsidP="007F0B87">
      <w:pPr>
        <w:jc w:val="both"/>
        <w:rPr>
          <w:ins w:id="54" w:author="User" w:date="2012-07-26T13:42:00Z"/>
          <w:rFonts w:ascii="Times New Roman" w:hAnsi="Times New Roman" w:cs="Times New Roman"/>
        </w:rPr>
      </w:pPr>
    </w:p>
    <w:p w:rsidR="00414305" w:rsidRPr="007F0B87" w:rsidRDefault="00414305" w:rsidP="007F0B87">
      <w:pPr>
        <w:jc w:val="both"/>
        <w:rPr>
          <w:rFonts w:ascii="Times New Roman" w:hAnsi="Times New Roman" w:cs="Times New Roman"/>
        </w:rPr>
      </w:pPr>
    </w:p>
    <w:p w:rsidR="007F0B87" w:rsidRPr="007F0B87" w:rsidDel="00414305" w:rsidRDefault="007F0B87" w:rsidP="007F0B87">
      <w:pPr>
        <w:jc w:val="both"/>
        <w:rPr>
          <w:del w:id="55" w:author="User" w:date="2012-07-26T13:40:00Z"/>
          <w:rFonts w:ascii="Times New Roman" w:hAnsi="Times New Roman" w:cs="Times New Roman"/>
        </w:rPr>
      </w:pPr>
      <w:commentRangeStart w:id="56"/>
      <w:del w:id="57" w:author="User" w:date="2012-07-26T13:40:00Z">
        <w:r w:rsidRPr="007F0B87" w:rsidDel="00414305">
          <w:rPr>
            <w:rFonts w:ascii="Times New Roman" w:hAnsi="Times New Roman" w:cs="Times New Roman"/>
          </w:rPr>
          <w:delText xml:space="preserve">Roszczenie właściciela nieruchomości o wypłatę odszkodowania z tytułu bezumownego korzystania z nieruchomości przez osobę trzecią – Małgorzata Repelewicz </w:delText>
        </w:r>
      </w:del>
      <w:commentRangeEnd w:id="56"/>
      <w:r w:rsidR="00CD67AA">
        <w:rPr>
          <w:rStyle w:val="Odwoaniedokomentarza"/>
        </w:rPr>
        <w:commentReference w:id="56"/>
      </w:r>
    </w:p>
    <w:p w:rsidR="007F0B87" w:rsidRPr="007F0B87" w:rsidDel="00414305" w:rsidRDefault="007F0B87" w:rsidP="007F0B87">
      <w:pPr>
        <w:jc w:val="both"/>
        <w:rPr>
          <w:del w:id="58" w:author="User" w:date="2012-07-26T13:40:00Z"/>
          <w:rFonts w:ascii="Times New Roman" w:hAnsi="Times New Roman" w:cs="Times New Roman"/>
        </w:rPr>
      </w:pPr>
      <w:del w:id="59" w:author="User" w:date="2012-07-26T13:40:00Z">
        <w:r w:rsidRPr="007F0B87" w:rsidDel="00414305">
          <w:rPr>
            <w:rFonts w:ascii="Times New Roman" w:hAnsi="Times New Roman" w:cs="Times New Roman"/>
          </w:rPr>
          <w:delText>•</w:delText>
        </w:r>
        <w:r w:rsidRPr="007F0B87" w:rsidDel="00414305">
          <w:rPr>
            <w:rFonts w:ascii="Times New Roman" w:hAnsi="Times New Roman" w:cs="Times New Roman"/>
          </w:rPr>
          <w:tab/>
          <w:delText>Bezumowne korzystanie nieruchomości</w:delText>
        </w:r>
      </w:del>
    </w:p>
    <w:p w:rsidR="007F0B87" w:rsidRPr="007F0B87" w:rsidDel="00414305" w:rsidRDefault="007F0B87" w:rsidP="007F0B87">
      <w:pPr>
        <w:jc w:val="both"/>
        <w:rPr>
          <w:del w:id="60" w:author="User" w:date="2012-07-26T13:40:00Z"/>
          <w:rFonts w:ascii="Times New Roman" w:hAnsi="Times New Roman" w:cs="Times New Roman"/>
        </w:rPr>
      </w:pPr>
      <w:del w:id="61" w:author="User" w:date="2012-07-26T13:40:00Z">
        <w:r w:rsidRPr="007F0B87" w:rsidDel="00414305">
          <w:rPr>
            <w:rFonts w:ascii="Times New Roman" w:hAnsi="Times New Roman" w:cs="Times New Roman"/>
          </w:rPr>
          <w:delText>Na wstępie warto zaznaczyć, iż do bezumownego korzystania z nieruchomości dochodzi w przypadku korzystania z nieruchomości przez osobę trzecią bez tytułu prawnego. Podstawa prawna zgodnego z prawem korzystania z nieruchomości może wynikać z umowy,  ustawy lub z innego konstytutywnego zdarzenia cywilnoprawnego. Gdy chodzi o charakter prawny bezumownego korzystania z nieruchomości, to można stwierdzić, że jest to stan faktyczny polegający na wykonywaniu określonych  uprawnień bez podstawy prawnej.</w:delText>
        </w:r>
        <w:bookmarkStart w:id="62" w:name="_GoBack"/>
        <w:bookmarkEnd w:id="62"/>
      </w:del>
    </w:p>
    <w:p w:rsidR="007F0B87" w:rsidRPr="007F0B87" w:rsidDel="00414305" w:rsidRDefault="007F0B87" w:rsidP="007F0B87">
      <w:pPr>
        <w:jc w:val="both"/>
        <w:rPr>
          <w:del w:id="63" w:author="User" w:date="2012-07-26T13:40:00Z"/>
          <w:rFonts w:ascii="Times New Roman" w:hAnsi="Times New Roman" w:cs="Times New Roman"/>
        </w:rPr>
      </w:pPr>
      <w:del w:id="64" w:author="User" w:date="2012-07-26T13:40:00Z">
        <w:r w:rsidRPr="007F0B87" w:rsidDel="00414305">
          <w:rPr>
            <w:rFonts w:ascii="Times New Roman" w:hAnsi="Times New Roman" w:cs="Times New Roman"/>
          </w:rPr>
          <w:delText>•</w:delText>
        </w:r>
        <w:r w:rsidRPr="007F0B87" w:rsidDel="00414305">
          <w:rPr>
            <w:rFonts w:ascii="Times New Roman" w:hAnsi="Times New Roman" w:cs="Times New Roman"/>
          </w:rPr>
          <w:tab/>
          <w:delText>Odszkodowanie z tytułu bezumownego korzystania z nieruchomości</w:delText>
        </w:r>
      </w:del>
    </w:p>
    <w:p w:rsidR="007F0B87" w:rsidRPr="007F0B87" w:rsidDel="00414305" w:rsidRDefault="007F0B87" w:rsidP="007F0B87">
      <w:pPr>
        <w:jc w:val="both"/>
        <w:rPr>
          <w:del w:id="65" w:author="User" w:date="2012-07-26T13:40:00Z"/>
          <w:rFonts w:ascii="Times New Roman" w:hAnsi="Times New Roman" w:cs="Times New Roman"/>
        </w:rPr>
      </w:pPr>
      <w:del w:id="66" w:author="User" w:date="2012-07-26T13:40:00Z">
        <w:r w:rsidRPr="007F0B87" w:rsidDel="00414305">
          <w:rPr>
            <w:rFonts w:ascii="Times New Roman" w:hAnsi="Times New Roman" w:cs="Times New Roman"/>
          </w:rPr>
          <w:delText xml:space="preserve">Do bezumownego korzystania z cudzej rzeczy dochodzi najczęściej po rozwiązaniu umowy najmu rzadziej w  wyniku samowolnego zajęcia nieruchomości wbrew woli właściciela. W związku z powyższym właściciel lub użytkownik wieczysty może żądać wydania nieruchomości zajętej bezprawnie. Odzyskanie jednak przez właściciela nieruchomości i przywrócenie możliwości wykonywania utraconego uprawnienia nie da mu pełnej rekompensaty poniesionego uszczerbku przez zaistniały stan bezumownego korzystania z nieruchomości, bowiem właściciel mógłby przez ten czas pobierać z niej plony lub czynsze. </w:delText>
        </w:r>
      </w:del>
    </w:p>
    <w:p w:rsidR="007F0B87" w:rsidRPr="007F0B87" w:rsidDel="00414305" w:rsidRDefault="007F0B87" w:rsidP="007F0B87">
      <w:pPr>
        <w:jc w:val="both"/>
        <w:rPr>
          <w:del w:id="67" w:author="User" w:date="2012-07-26T13:40:00Z"/>
          <w:rFonts w:ascii="Times New Roman" w:hAnsi="Times New Roman" w:cs="Times New Roman"/>
        </w:rPr>
      </w:pPr>
      <w:del w:id="68" w:author="User" w:date="2012-07-26T13:40:00Z">
        <w:r w:rsidRPr="007F0B87" w:rsidDel="00414305">
          <w:rPr>
            <w:rFonts w:ascii="Times New Roman" w:hAnsi="Times New Roman" w:cs="Times New Roman"/>
          </w:rPr>
          <w:delText>W oparciu o obowiązujące przepisy kodeksu cywilnego normujące charakter prawny ochrony własności właściciel lub użytkownik wieczysty nieruchomości może skorzystać z kilku rodzajów roszczeń, między innymi na podstawie art. 224 i 225 kc przysługuje mu roszczenie o wynagrodzenie za bezumowne korzystanie z nieruchomości, które jest jednym z roszczeń uzupełniających właściciela wobec posiadacza rzeczy. Podstawę prawną takiego roszczenia stanowi art. 224 § 1 kodeksu cywilnego, z którego wynika, że ten, kto korzysta z rzeczy bez tytułu prawnego i ma lub powinien mieć tego świadomość, musi się liczyć  z obowiązkiem zapłaty wynagrodzenia za bezumowne korzystanie z rzeczy. Warto jednak pamiętać, iż roszczenie to można zgłosić tylko wtedy, gdy między stronami nie istnieje porozumienie w kwestii korzystania z nieruchomości.  Pomimo, iż roszczenie o odszkodowanie z tytułu bezumownego korzystania z nieruchomości klasyfikowane jest jako roszczenie uzupełniające to można go dochodzić nie dochodząc odzyskania utraconej możliwości korzystania z nieruchomości. Jak zauważono w wyroku SN z 15 kwietnia 2004 r. (V CK 273/03, LEX nr 183707): „Jako roszczenie uzupełniające roszczenie windykacyjne pozostaje ono z nim w ścisłym związku". Pomocne w ustaleniu charakteru tego roszczenia staje się orzeczenie SN z 11 lutego 1998 r. (III CKN 354/97, LEX nr 164264), w którym wyraźnie uznano, że „roszczenia (uzupełniające), jakkolwiek związane są z powództwem windykacyjnym, to jednak związanie to nie jest tego typu, by właściciel nie mógł dochodzić ich od posiadacza oddzielnie.</w:delText>
        </w:r>
      </w:del>
    </w:p>
    <w:p w:rsidR="007F0B87" w:rsidRPr="007F0B87" w:rsidDel="00414305" w:rsidRDefault="007F0B87" w:rsidP="007F0B87">
      <w:pPr>
        <w:jc w:val="both"/>
        <w:rPr>
          <w:del w:id="69" w:author="User" w:date="2012-07-26T13:40:00Z"/>
          <w:rFonts w:ascii="Times New Roman" w:hAnsi="Times New Roman" w:cs="Times New Roman"/>
        </w:rPr>
      </w:pPr>
      <w:del w:id="70" w:author="User" w:date="2012-07-26T13:40:00Z">
        <w:r w:rsidRPr="007F0B87" w:rsidDel="00414305">
          <w:rPr>
            <w:rFonts w:ascii="Times New Roman" w:hAnsi="Times New Roman" w:cs="Times New Roman"/>
          </w:rPr>
          <w:lastRenderedPageBreak/>
          <w:delText>WAŻNE</w:delText>
        </w:r>
      </w:del>
    </w:p>
    <w:p w:rsidR="007F0B87" w:rsidRPr="007F0B87" w:rsidDel="00414305" w:rsidRDefault="007F0B87" w:rsidP="007F0B87">
      <w:pPr>
        <w:jc w:val="both"/>
        <w:rPr>
          <w:del w:id="71" w:author="User" w:date="2012-07-26T13:40:00Z"/>
          <w:rFonts w:ascii="Times New Roman" w:hAnsi="Times New Roman" w:cs="Times New Roman"/>
        </w:rPr>
      </w:pPr>
      <w:del w:id="72" w:author="User" w:date="2012-07-26T13:40:00Z">
        <w:r w:rsidRPr="007F0B87" w:rsidDel="00414305">
          <w:rPr>
            <w:rFonts w:ascii="Times New Roman" w:hAnsi="Times New Roman" w:cs="Times New Roman"/>
          </w:rPr>
          <w:delText xml:space="preserve">Odszkodowanie z tytułu bezumownego korzystania z nieruchomości ma charakter jednorazowy. </w:delText>
        </w:r>
      </w:del>
    </w:p>
    <w:p w:rsidR="007F0B87" w:rsidRPr="007F0B87" w:rsidDel="00414305" w:rsidRDefault="007F0B87" w:rsidP="007F0B87">
      <w:pPr>
        <w:jc w:val="both"/>
        <w:rPr>
          <w:del w:id="73" w:author="User" w:date="2012-07-26T13:40:00Z"/>
          <w:rFonts w:ascii="Times New Roman" w:hAnsi="Times New Roman" w:cs="Times New Roman"/>
        </w:rPr>
      </w:pPr>
      <w:del w:id="74" w:author="User" w:date="2012-07-26T13:40:00Z">
        <w:r w:rsidRPr="007F0B87" w:rsidDel="00414305">
          <w:rPr>
            <w:rFonts w:ascii="Times New Roman" w:hAnsi="Times New Roman" w:cs="Times New Roman"/>
          </w:rPr>
          <w:delText>•</w:delText>
        </w:r>
        <w:r w:rsidRPr="007F0B87" w:rsidDel="00414305">
          <w:rPr>
            <w:rFonts w:ascii="Times New Roman" w:hAnsi="Times New Roman" w:cs="Times New Roman"/>
          </w:rPr>
          <w:tab/>
          <w:delText>Zasady obowiązujące przy ustalaniu wynagrodzenia z tytułu bezumownego korzystania z nieruchomości.</w:delText>
        </w:r>
      </w:del>
    </w:p>
    <w:p w:rsidR="007F0B87" w:rsidRPr="007F0B87" w:rsidDel="00414305" w:rsidRDefault="007F0B87" w:rsidP="007F0B87">
      <w:pPr>
        <w:jc w:val="both"/>
        <w:rPr>
          <w:del w:id="75" w:author="User" w:date="2012-07-26T13:40:00Z"/>
          <w:rFonts w:ascii="Times New Roman" w:hAnsi="Times New Roman" w:cs="Times New Roman"/>
        </w:rPr>
      </w:pPr>
      <w:del w:id="76" w:author="User" w:date="2012-07-26T13:40:00Z">
        <w:r w:rsidRPr="007F0B87" w:rsidDel="00414305">
          <w:rPr>
            <w:rFonts w:ascii="Times New Roman" w:hAnsi="Times New Roman" w:cs="Times New Roman"/>
          </w:rPr>
          <w:delText>Wysokość należnego właścicielowi wynagrodzenia za bezumowne korzystanie ustala się na poziomie czynszu, który by mu faktycznie przypadł z tytułu najmu tej nieruchomości (czynsz wolnorynkowy). Zasadę tę potwierdził Sąd Najwyższy w wyroku z dnia 15.09.2005 roku sygn. II CK 61/05. Ponadto przesądził, iż wynagrodzenie za bezumowne korzystanie z nieruchomości nie może przekraczać jej wartości, a o metodzie liczenia rekompensaty decyduje zakres ograniczenia własności nieruchomości (SN w wyroku z dnia 29 września 2011 roku sygn. akt IV CSK 84/11). Sąd jednocześnie podkreślił, iż metoda czynszowa jest stosowana wtedy, gdy właściciel w ogóle nie może korzystać z zajętej nieruchomości. Jeżeli bezumowne korzystanie jedynie ogranicza własność musi być użyta metoda uwzględniająca zakres naruszenia. Ocena sytuacji zawsze będzie należała do sądu, który oceni czy wysokość żądanego w pozwie roszczenia jest uzasadniona i ewentualnie dokona jej przeszacowania. Wynagrodzenie za bezumowne korzystanie z nieruchomości określane jest jednorazowo za cały miniony okres korzystania z nieruchomości przez posiadacza bez tytułu prawnego. Wynagrodzenie za bezumowne korzystanie nie może być jednak dochodzone na przyszłość. Termin przedawnienia roszczeń wynosi 10 lat, a zatem jeżeli bezumowne korzystanie trwa dłużej uzyskamy wynagrodzenie tylko za ostatnie 10 lat.</w:delText>
        </w:r>
      </w:del>
    </w:p>
    <w:p w:rsidR="007F0B87" w:rsidRPr="007F0B87" w:rsidDel="00414305" w:rsidRDefault="007F0B87" w:rsidP="007F0B87">
      <w:pPr>
        <w:jc w:val="both"/>
        <w:rPr>
          <w:del w:id="77" w:author="User" w:date="2012-07-26T13:40:00Z"/>
          <w:rFonts w:ascii="Times New Roman" w:hAnsi="Times New Roman" w:cs="Times New Roman"/>
        </w:rPr>
      </w:pPr>
      <w:del w:id="78" w:author="User" w:date="2012-07-26T13:40:00Z">
        <w:r w:rsidRPr="007F0B87" w:rsidDel="00414305">
          <w:rPr>
            <w:rFonts w:ascii="Times New Roman" w:hAnsi="Times New Roman" w:cs="Times New Roman"/>
          </w:rPr>
          <w:delText>•</w:delText>
        </w:r>
        <w:r w:rsidRPr="007F0B87" w:rsidDel="00414305">
          <w:rPr>
            <w:rFonts w:ascii="Times New Roman" w:hAnsi="Times New Roman" w:cs="Times New Roman"/>
          </w:rPr>
          <w:tab/>
          <w:delText>Prawa nowego nabywcy  nieruchomości do dochodzenia odszkodowania z tytułu bezumownego korzystania z nieruchomości</w:delText>
        </w:r>
      </w:del>
    </w:p>
    <w:p w:rsidR="008D0EFC" w:rsidRPr="007F0B87" w:rsidRDefault="007F0B87" w:rsidP="007F0B87">
      <w:pPr>
        <w:jc w:val="both"/>
        <w:rPr>
          <w:rFonts w:ascii="Times New Roman" w:hAnsi="Times New Roman" w:cs="Times New Roman"/>
        </w:rPr>
      </w:pPr>
      <w:del w:id="79" w:author="User" w:date="2012-07-26T13:40:00Z">
        <w:r w:rsidRPr="007F0B87" w:rsidDel="00414305">
          <w:rPr>
            <w:rFonts w:ascii="Times New Roman" w:hAnsi="Times New Roman" w:cs="Times New Roman"/>
          </w:rPr>
          <w:delText>Zwrócenia szczególnej uwagi wymaga fakt, iż w sytuacji kiedy dochodzi do przeniesienia prawa własności nieruchomości na nowego nabywcę, nowy właściciel może wystąpić z roszczeniem o wypłatę odszkodowania z tytułu bezumownego korzystania z nieruchomości za okres liczony od chwili, w której stał się jej właścicielem. Roszczenia to nie będzie przysługiwać każdoczesnemu właścicielowi rzeczy, lecz podmiotowi będącemu jej rzeczywistym właścicielem w danym czasie. W konsekwencji legitymację materialnoprawną do dochodzenia roszczeń za bezumowne korzystanie z nieruchomości posiadać może podmiot będący właścicielem w chwili naruszenia, lecz niebędący właścicielem w chwili dochodzenia roszczeń. Nie oznacza to jednak, iż właściciel, przenosząc prawo własności nieruchomości, nie może rozporządzić swoim roszczeniem o wynagrodzenie za  bezumowne korzystanie za  okres mu przysługujący, przy czym zgodnie ze stanowiskiem SN powinno to nastąpić na podstawie umowy stron. Oznacza to, że roszczenie o wynagrodzenie za bezumowne korzystanie z nieruchomości nie przechodzi na nowego właściciela ipso iure przy zbyciu nieruchomości. Stwierdzenie to pozostaje w zgodności z wykładnią art. 548 k.c., który stanowi, że z chwilą wydania rzeczy sprzedanej przechodzą na kupującego korzyści i ciężary związane z rzeczą oraz niebezpieczeństwo przypadkowej jej utraty lub uszkodzenia. W korzyściach tych nie mieszczą się roszczenia o wynagrodzenie za bezumowne korzystanie. Wynika to także z orzeczenia SN z 14 kwietnia 1971 r. (III CRN 56/71), które brzmi, iż „art. 548 k.c. odnosi się do tych tylko ciężarów i korzyści, jakie powstały po wydaniu rzeczy, gdy tymczasem w sprawie chodzi o odszkodowanie dotyczące zbytej nieruchomości przypadające za okres wcześniejszy". Powyższe przemawia więc za  uznaniem, że nabywcy nieruchomości przysługuje roszczenie o bezumowne korzystanie z niej za okres liczony od chwili, w której stał się właścicielem nieruchomości.</w:delText>
        </w:r>
      </w:del>
    </w:p>
    <w:sectPr w:rsidR="008D0EFC" w:rsidRPr="007F0B87" w:rsidSect="00650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56" w:author="User" w:date="2012-07-26T13:54:00Z" w:initials="U">
    <w:p w:rsidR="00CD67AA" w:rsidRDefault="00CD67AA">
      <w:pPr>
        <w:pStyle w:val="Tekstkomentarza"/>
      </w:pPr>
      <w:r>
        <w:rPr>
          <w:rStyle w:val="Odwoaniedokomentarza"/>
        </w:rPr>
        <w:annotationRef/>
      </w:r>
      <w:r>
        <w:t>TEN ARTYKUŁ JEST W WERSJI SKRÓCONEJ, ZOSTAŁ WYSŁAŁANY NA SKRZYNKĘ POCZTOWĄ WCZORAJ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/>
  <w:rsids>
    <w:rsidRoot w:val="00CE6C88"/>
    <w:rsid w:val="000E7A68"/>
    <w:rsid w:val="003B5220"/>
    <w:rsid w:val="00414305"/>
    <w:rsid w:val="004355E8"/>
    <w:rsid w:val="005E193E"/>
    <w:rsid w:val="006502AF"/>
    <w:rsid w:val="00754208"/>
    <w:rsid w:val="007F0B87"/>
    <w:rsid w:val="008D0EFC"/>
    <w:rsid w:val="00CD67AA"/>
    <w:rsid w:val="00CE6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4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3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7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7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7A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4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30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6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67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67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6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67A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2671</Words>
  <Characters>16031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2012-07-24T11:45:00Z</dcterms:created>
  <dcterms:modified xsi:type="dcterms:W3CDTF">2012-07-27T09:37:00Z</dcterms:modified>
</cp:coreProperties>
</file>