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78E" w:rsidRPr="003701E3" w:rsidRDefault="00AA178E" w:rsidP="00AA178E">
      <w:pPr>
        <w:jc w:val="both"/>
        <w:rPr>
          <w:rFonts w:ascii="Times New Roman" w:hAnsi="Times New Roman" w:cs="Times New Roman"/>
        </w:rPr>
      </w:pPr>
      <w:r w:rsidRPr="00AA178E">
        <w:rPr>
          <w:rFonts w:ascii="Times New Roman" w:hAnsi="Times New Roman" w:cs="Times New Roman"/>
        </w:rPr>
        <w:t xml:space="preserve">DZIAŁ SPADKU- Łukasz Fałkowski, </w:t>
      </w:r>
      <w:r w:rsidR="003701E3" w:rsidRPr="003701E3">
        <w:rPr>
          <w:rFonts w:ascii="Times New Roman" w:hAnsi="Times New Roman" w:cs="Times New Roman"/>
        </w:rPr>
        <w:t>r</w:t>
      </w:r>
      <w:r w:rsidRPr="003701E3">
        <w:rPr>
          <w:rFonts w:ascii="Times New Roman" w:hAnsi="Times New Roman" w:cs="Times New Roman"/>
        </w:rPr>
        <w:t xml:space="preserve">adca prawny </w:t>
      </w:r>
    </w:p>
    <w:p w:rsidR="00AA178E" w:rsidRPr="00AA178E" w:rsidRDefault="00AA178E" w:rsidP="00AA178E">
      <w:pPr>
        <w:jc w:val="both"/>
        <w:rPr>
          <w:rFonts w:ascii="Times New Roman" w:hAnsi="Times New Roman" w:cs="Times New Roman"/>
        </w:rPr>
      </w:pPr>
    </w:p>
    <w:p w:rsidR="00AA178E" w:rsidRPr="00AA178E" w:rsidRDefault="00AA178E" w:rsidP="00AA178E">
      <w:pPr>
        <w:jc w:val="both"/>
        <w:rPr>
          <w:rFonts w:ascii="Times New Roman" w:hAnsi="Times New Roman" w:cs="Times New Roman"/>
        </w:rPr>
      </w:pPr>
      <w:r w:rsidRPr="00AA178E">
        <w:rPr>
          <w:rFonts w:ascii="Times New Roman" w:hAnsi="Times New Roman" w:cs="Times New Roman"/>
        </w:rPr>
        <w:tab/>
        <w:t xml:space="preserve">Wspólność majątku spadkowego sprawiać może spadkobiercom niemałe trudności w zakresie zarządzania tym majątkiem. Dodatkowo zamierzonym efektem dziedziczenia powinno być uzyskanie przez spadkobierców samodzielności w zakresie korzystania i rozporządzania konkretnymi składnikami majątku spadkowego. Instytucją służącą zniesieniu tej wspólności jest dział spadku, </w:t>
      </w:r>
      <w:ins w:id="0" w:author="User" w:date="2012-07-27T09:48:00Z">
        <w:r w:rsidR="003701E3">
          <w:rPr>
            <w:rFonts w:ascii="Times New Roman" w:hAnsi="Times New Roman" w:cs="Times New Roman"/>
          </w:rPr>
          <w:br/>
        </w:r>
      </w:ins>
      <w:r w:rsidRPr="00AA178E">
        <w:rPr>
          <w:rFonts w:ascii="Times New Roman" w:hAnsi="Times New Roman" w:cs="Times New Roman"/>
        </w:rPr>
        <w:t xml:space="preserve">w wyniku którego poszczególni spadkobiercy uzyskują wyłączne prawo do oznaczonych składników tego majątku. </w:t>
      </w:r>
    </w:p>
    <w:p w:rsidR="00AA178E" w:rsidRPr="00AA178E" w:rsidRDefault="00AA178E" w:rsidP="00AA178E">
      <w:pPr>
        <w:jc w:val="both"/>
        <w:rPr>
          <w:rFonts w:ascii="Times New Roman" w:hAnsi="Times New Roman" w:cs="Times New Roman"/>
        </w:rPr>
      </w:pPr>
      <w:r w:rsidRPr="00AA178E">
        <w:rPr>
          <w:rFonts w:ascii="Times New Roman" w:hAnsi="Times New Roman" w:cs="Times New Roman"/>
        </w:rPr>
        <w:tab/>
        <w:t>Działu spadku można w zasadzie żądać w każdym czasie. Przedmiotem działu spadku są wyłącznie jego aktywa, ponieważ w następstwie dokonania podziału aktywów długi spadkowe przypadają spadkobiercom z mocy prawa i ponoszona przez nich z tego tytułu odpowiedzialność jest proporcjonalna w stosunku do uzyskanych udziałów (art. 1034 § 2 ustawy z dnia 23 kwietnia 1964 r. Kodeks cywilny, Dz. U. 1964.16.93 z późn. zm.</w:t>
      </w:r>
      <w:r w:rsidR="003701E3">
        <w:rPr>
          <w:rFonts w:ascii="Times New Roman" w:hAnsi="Times New Roman" w:cs="Times New Roman"/>
        </w:rPr>
        <w:t>,</w:t>
      </w:r>
      <w:r w:rsidRPr="00AA178E">
        <w:rPr>
          <w:rFonts w:ascii="Times New Roman" w:hAnsi="Times New Roman" w:cs="Times New Roman"/>
        </w:rPr>
        <w:t xml:space="preserve"> zwanej dalej „k.c.”)</w:t>
      </w:r>
      <w:r w:rsidR="005A76BD">
        <w:rPr>
          <w:rFonts w:ascii="Times New Roman" w:hAnsi="Times New Roman" w:cs="Times New Roman"/>
        </w:rPr>
        <w:t>,</w:t>
      </w:r>
      <w:r w:rsidRPr="00AA178E">
        <w:rPr>
          <w:rFonts w:ascii="Times New Roman" w:hAnsi="Times New Roman" w:cs="Times New Roman"/>
        </w:rPr>
        <w:t xml:space="preserve"> a spadkobiercy stają się wzajemnie obowiązani do rękojmi za wady fizyczne i prawne według przepisów o rękojmi przy sprzedaży (art. 1046 k.c.).</w:t>
      </w:r>
    </w:p>
    <w:p w:rsidR="00AA178E" w:rsidRPr="005A76BD" w:rsidRDefault="00AA178E" w:rsidP="00AA178E">
      <w:pPr>
        <w:jc w:val="both"/>
        <w:rPr>
          <w:rFonts w:ascii="Times New Roman" w:hAnsi="Times New Roman" w:cs="Times New Roman"/>
          <w:b/>
          <w:rPrChange w:id="1" w:author="User" w:date="2012-07-27T10:09:00Z">
            <w:rPr>
              <w:rFonts w:ascii="Times New Roman" w:hAnsi="Times New Roman" w:cs="Times New Roman"/>
            </w:rPr>
          </w:rPrChange>
        </w:rPr>
      </w:pPr>
      <w:r w:rsidRPr="00AA178E">
        <w:rPr>
          <w:rFonts w:ascii="Times New Roman" w:hAnsi="Times New Roman" w:cs="Times New Roman"/>
        </w:rPr>
        <w:tab/>
      </w:r>
      <w:r w:rsidRPr="005A76BD">
        <w:rPr>
          <w:rFonts w:ascii="Times New Roman" w:hAnsi="Times New Roman" w:cs="Times New Roman"/>
          <w:b/>
          <w:rPrChange w:id="2" w:author="User" w:date="2012-07-27T10:08:00Z">
            <w:rPr>
              <w:rFonts w:ascii="Times New Roman" w:hAnsi="Times New Roman" w:cs="Times New Roman"/>
            </w:rPr>
          </w:rPrChange>
        </w:rPr>
        <w:t xml:space="preserve">Dział spadku może nastąpić w dwojaki sposób, bądź na mocy umowy zawartej pomiędzy wszystkimi spadkobiercami, bądź na mocy orzeczenia sądu (art. 1037 § 1 k.c.). </w:t>
      </w:r>
      <w:r w:rsidRPr="005A76BD">
        <w:rPr>
          <w:rFonts w:ascii="Times New Roman" w:hAnsi="Times New Roman" w:cs="Times New Roman"/>
          <w:b/>
          <w:rPrChange w:id="3" w:author="User" w:date="2012-07-27T10:09:00Z">
            <w:rPr>
              <w:rFonts w:ascii="Times New Roman" w:hAnsi="Times New Roman" w:cs="Times New Roman"/>
            </w:rPr>
          </w:rPrChange>
        </w:rPr>
        <w:t>Umowny dział spadku wymaga zgody wszystkich spadkobierców. Sądowy dział spadku wystąpi najczęściej, gdy spadkobiercy nie zawrą umowy o dział spadku</w:t>
      </w:r>
      <w:r w:rsidR="005A76BD" w:rsidRPr="005A76BD">
        <w:rPr>
          <w:rFonts w:ascii="Times New Roman" w:hAnsi="Times New Roman" w:cs="Times New Roman"/>
          <w:b/>
          <w:rPrChange w:id="4" w:author="User" w:date="2012-07-27T10:09:00Z">
            <w:rPr>
              <w:rFonts w:ascii="Times New Roman" w:hAnsi="Times New Roman" w:cs="Times New Roman"/>
            </w:rPr>
          </w:rPrChange>
        </w:rPr>
        <w:t>,</w:t>
      </w:r>
      <w:r w:rsidRPr="005A76BD">
        <w:rPr>
          <w:rFonts w:ascii="Times New Roman" w:hAnsi="Times New Roman" w:cs="Times New Roman"/>
          <w:b/>
          <w:rPrChange w:id="5" w:author="User" w:date="2012-07-27T10:09:00Z">
            <w:rPr>
              <w:rFonts w:ascii="Times New Roman" w:hAnsi="Times New Roman" w:cs="Times New Roman"/>
            </w:rPr>
          </w:rPrChange>
        </w:rPr>
        <w:t xml:space="preserve"> a przynajmniej jeden ze spadkobierców wystąpi do sądu z wnioskiem o dział spadku. </w:t>
      </w:r>
    </w:p>
    <w:p w:rsidR="00AA178E" w:rsidRPr="00AA178E" w:rsidRDefault="00AA178E" w:rsidP="00AA178E">
      <w:pPr>
        <w:jc w:val="both"/>
        <w:rPr>
          <w:rFonts w:ascii="Times New Roman" w:hAnsi="Times New Roman" w:cs="Times New Roman"/>
        </w:rPr>
      </w:pPr>
      <w:r w:rsidRPr="00AA178E">
        <w:rPr>
          <w:rFonts w:ascii="Times New Roman" w:hAnsi="Times New Roman" w:cs="Times New Roman"/>
        </w:rPr>
        <w:tab/>
        <w:t xml:space="preserve">Spadkobiercy mają swobodę w wyborze trybu działu spadku. Umowny dział spadku może nastąpić w postaci umowy pozasądowej, ugody sądowej zawartej w postępowaniu pojednawczym, ugody sądowej zawartej w postępowaniu nieprocesowym i ugody zawartej przed sądem polubownym. Umowa o dział spadku jest w swym charakterze podobna do umowy o zniesienie współwłasności </w:t>
      </w:r>
      <w:ins w:id="6" w:author="User" w:date="2012-07-27T10:09:00Z">
        <w:r w:rsidR="005A76BD">
          <w:rPr>
            <w:rFonts w:ascii="Times New Roman" w:hAnsi="Times New Roman" w:cs="Times New Roman"/>
          </w:rPr>
          <w:br/>
        </w:r>
      </w:ins>
      <w:r w:rsidRPr="00AA178E">
        <w:rPr>
          <w:rFonts w:ascii="Times New Roman" w:hAnsi="Times New Roman" w:cs="Times New Roman"/>
        </w:rPr>
        <w:t>i umowy o podział majątku wspólnego.</w:t>
      </w:r>
    </w:p>
    <w:p w:rsidR="00AA178E" w:rsidRPr="00AA178E" w:rsidRDefault="00AA178E" w:rsidP="00AA178E">
      <w:pPr>
        <w:jc w:val="both"/>
        <w:rPr>
          <w:rFonts w:ascii="Times New Roman" w:hAnsi="Times New Roman" w:cs="Times New Roman"/>
        </w:rPr>
      </w:pPr>
      <w:r w:rsidRPr="00AA178E">
        <w:rPr>
          <w:rFonts w:ascii="Times New Roman" w:hAnsi="Times New Roman" w:cs="Times New Roman"/>
        </w:rPr>
        <w:tab/>
        <w:t xml:space="preserve">Do sądowego działu spadku dokonywanego na mocy orzeczenia sądu może dojść zarówno </w:t>
      </w:r>
      <w:ins w:id="7" w:author="User" w:date="2012-07-27T10:09:00Z">
        <w:r w:rsidR="005A76BD">
          <w:rPr>
            <w:rFonts w:ascii="Times New Roman" w:hAnsi="Times New Roman" w:cs="Times New Roman"/>
          </w:rPr>
          <w:br/>
        </w:r>
      </w:ins>
      <w:r w:rsidRPr="00AA178E">
        <w:rPr>
          <w:rFonts w:ascii="Times New Roman" w:hAnsi="Times New Roman" w:cs="Times New Roman"/>
        </w:rPr>
        <w:t xml:space="preserve">w postępowaniu nieprocesowym prowadzonym przed sądem powszechnym, jak i w postępowaniu przed sądem polubownym. </w:t>
      </w:r>
    </w:p>
    <w:p w:rsidR="00AA178E" w:rsidRPr="003701E3" w:rsidRDefault="00B03CF5" w:rsidP="00AA178E">
      <w:pPr>
        <w:jc w:val="both"/>
        <w:rPr>
          <w:rFonts w:ascii="Times New Roman" w:hAnsi="Times New Roman" w:cs="Times New Roman"/>
          <w:b/>
          <w:color w:val="FF0000"/>
          <w:rPrChange w:id="8" w:author="User" w:date="2012-07-27T09:50:00Z">
            <w:rPr>
              <w:rFonts w:ascii="Times New Roman" w:hAnsi="Times New Roman" w:cs="Times New Roman"/>
            </w:rPr>
          </w:rPrChange>
        </w:rPr>
      </w:pPr>
      <w:r w:rsidRPr="00B03CF5">
        <w:rPr>
          <w:rFonts w:ascii="Times New Roman" w:hAnsi="Times New Roman" w:cs="Times New Roman"/>
          <w:b/>
          <w:color w:val="FF0000"/>
          <w:rPrChange w:id="9" w:author="User" w:date="2012-07-27T09:50:00Z">
            <w:rPr>
              <w:rFonts w:ascii="Times New Roman" w:hAnsi="Times New Roman" w:cs="Times New Roman"/>
            </w:rPr>
          </w:rPrChange>
        </w:rPr>
        <w:t>Umowny dział spadku</w:t>
      </w:r>
    </w:p>
    <w:p w:rsidR="00AA178E" w:rsidRPr="005A76BD" w:rsidRDefault="00AA178E" w:rsidP="00AA178E">
      <w:pPr>
        <w:jc w:val="both"/>
        <w:rPr>
          <w:rFonts w:ascii="Times New Roman" w:hAnsi="Times New Roman" w:cs="Times New Roman"/>
          <w:b/>
          <w:rPrChange w:id="10" w:author="User" w:date="2012-07-27T10:09:00Z">
            <w:rPr>
              <w:rFonts w:ascii="Times New Roman" w:hAnsi="Times New Roman" w:cs="Times New Roman"/>
            </w:rPr>
          </w:rPrChange>
        </w:rPr>
      </w:pPr>
      <w:r w:rsidRPr="00AA178E">
        <w:rPr>
          <w:rFonts w:ascii="Times New Roman" w:hAnsi="Times New Roman" w:cs="Times New Roman"/>
        </w:rPr>
        <w:tab/>
      </w:r>
      <w:r w:rsidRPr="005A76BD">
        <w:rPr>
          <w:rFonts w:ascii="Times New Roman" w:hAnsi="Times New Roman" w:cs="Times New Roman"/>
          <w:b/>
          <w:rPrChange w:id="11" w:author="User" w:date="2012-07-27T10:09:00Z">
            <w:rPr>
              <w:rFonts w:ascii="Times New Roman" w:hAnsi="Times New Roman" w:cs="Times New Roman"/>
            </w:rPr>
          </w:rPrChange>
        </w:rPr>
        <w:t xml:space="preserve">Zawarcie umowy o dział spadku wymaga zgodnego współdziałania wszystkich współspadkobierców, a to oznacza że stronami umowy o dział spadku muszą być wszyscy współspadkobiercy. Umowa o dział spadku może dotyczyć całego majątku spadkowego lub jego części. Jej celem jest likwidacja wspólności, stąd też umowa ta przenosi, wchodzące w skład wspólności, prawa majątkowe na określonych spadkobierców oraz ustala zasady wzajemnych rozliczeń stron, na przykład z tytułu spłaconych długów spadkowych, pobranych pożytków i poczynionych nakładów na spadek, realizacji zapisów zwykłych, zaliczenia na schedę spadkową darowizn itp. W zasadzie strony umowy mają pełną swobodę w określaniu zakresu umownego działu spadku, jak też swobodę w decydowaniu o sposobie podziału majątku spadkowego. </w:t>
      </w:r>
    </w:p>
    <w:p w:rsidR="00AA178E" w:rsidRPr="00AA178E" w:rsidRDefault="00AA178E" w:rsidP="00AA178E">
      <w:pPr>
        <w:jc w:val="both"/>
        <w:rPr>
          <w:rFonts w:ascii="Times New Roman" w:hAnsi="Times New Roman" w:cs="Times New Roman"/>
        </w:rPr>
      </w:pPr>
      <w:r w:rsidRPr="00AA178E">
        <w:rPr>
          <w:rFonts w:ascii="Times New Roman" w:hAnsi="Times New Roman" w:cs="Times New Roman"/>
        </w:rPr>
        <w:tab/>
        <w:t xml:space="preserve">Przepisy prawa spadkowego nie przewidują szczególnej formy, w jakiej powinna być zawarta umowa o dział spadku. Niemniej wymagania dotyczące konkretnej formy takiej umowy powstają w przypadku, gdy w skład masy majątkowej wchodzą konkretne składniki.  Przykładowo, umowa o dział spadku, w skład którego wchodzi nieruchomość, powinna być zawarta w formie aktu notarialnego (art. </w:t>
      </w:r>
      <w:r w:rsidRPr="00AA178E">
        <w:rPr>
          <w:rFonts w:ascii="Times New Roman" w:hAnsi="Times New Roman" w:cs="Times New Roman"/>
        </w:rPr>
        <w:lastRenderedPageBreak/>
        <w:t xml:space="preserve">1037 § 2 k.c.), natomiast umowa o dział spadku, w skład którego wchodzi przedsiębiorstwo, powinna mieć formę pisemną z podpisami notarialnie poświadczonymi (art. 751 § 1 k.c.).  </w:t>
      </w:r>
    </w:p>
    <w:p w:rsidR="00AA178E" w:rsidRPr="003701E3" w:rsidRDefault="00B03CF5" w:rsidP="00AA178E">
      <w:pPr>
        <w:jc w:val="both"/>
        <w:rPr>
          <w:rFonts w:ascii="Times New Roman" w:hAnsi="Times New Roman" w:cs="Times New Roman"/>
          <w:b/>
          <w:color w:val="FF0000"/>
          <w:rPrChange w:id="12" w:author="User" w:date="2012-07-27T09:52:00Z">
            <w:rPr>
              <w:rFonts w:ascii="Times New Roman" w:hAnsi="Times New Roman" w:cs="Times New Roman"/>
            </w:rPr>
          </w:rPrChange>
        </w:rPr>
      </w:pPr>
      <w:r w:rsidRPr="00B03CF5">
        <w:rPr>
          <w:rFonts w:ascii="Times New Roman" w:hAnsi="Times New Roman" w:cs="Times New Roman"/>
          <w:b/>
          <w:color w:val="FF0000"/>
          <w:rPrChange w:id="13" w:author="User" w:date="2012-07-27T09:52:00Z">
            <w:rPr>
              <w:rFonts w:ascii="Times New Roman" w:hAnsi="Times New Roman" w:cs="Times New Roman"/>
            </w:rPr>
          </w:rPrChange>
        </w:rPr>
        <w:t>Sądowy dział spadku</w:t>
      </w:r>
    </w:p>
    <w:p w:rsidR="00AA178E" w:rsidRPr="005A76BD" w:rsidRDefault="00AA178E" w:rsidP="00AA178E">
      <w:pPr>
        <w:jc w:val="both"/>
        <w:rPr>
          <w:rFonts w:ascii="Times New Roman" w:hAnsi="Times New Roman" w:cs="Times New Roman"/>
          <w:b/>
          <w:rPrChange w:id="14" w:author="User" w:date="2012-07-27T10:10:00Z">
            <w:rPr>
              <w:rFonts w:ascii="Times New Roman" w:hAnsi="Times New Roman" w:cs="Times New Roman"/>
            </w:rPr>
          </w:rPrChange>
        </w:rPr>
      </w:pPr>
      <w:r w:rsidRPr="00AA178E">
        <w:rPr>
          <w:rFonts w:ascii="Times New Roman" w:hAnsi="Times New Roman" w:cs="Times New Roman"/>
        </w:rPr>
        <w:tab/>
      </w:r>
      <w:r w:rsidRPr="005A76BD">
        <w:rPr>
          <w:rFonts w:ascii="Times New Roman" w:hAnsi="Times New Roman" w:cs="Times New Roman"/>
          <w:b/>
          <w:rPrChange w:id="15" w:author="User" w:date="2012-07-27T10:10:00Z">
            <w:rPr>
              <w:rFonts w:ascii="Times New Roman" w:hAnsi="Times New Roman" w:cs="Times New Roman"/>
            </w:rPr>
          </w:rPrChange>
        </w:rPr>
        <w:t xml:space="preserve">Dział spadku dokonywany na mocy orzeczenia sądu, wszczynany jest na wniosek. </w:t>
      </w:r>
      <w:ins w:id="16" w:author="User" w:date="2012-07-27T09:52:00Z">
        <w:r w:rsidR="003701E3" w:rsidRPr="005A76BD">
          <w:rPr>
            <w:rFonts w:ascii="Times New Roman" w:hAnsi="Times New Roman" w:cs="Times New Roman"/>
            <w:b/>
            <w:rPrChange w:id="17" w:author="User" w:date="2012-07-27T10:10:00Z">
              <w:rPr>
                <w:rFonts w:ascii="Times New Roman" w:hAnsi="Times New Roman" w:cs="Times New Roman"/>
              </w:rPr>
            </w:rPrChange>
          </w:rPr>
          <w:br/>
        </w:r>
      </w:ins>
      <w:r w:rsidRPr="005A76BD">
        <w:rPr>
          <w:rFonts w:ascii="Times New Roman" w:hAnsi="Times New Roman" w:cs="Times New Roman"/>
          <w:b/>
          <w:rPrChange w:id="18" w:author="User" w:date="2012-07-27T10:10:00Z">
            <w:rPr>
              <w:rFonts w:ascii="Times New Roman" w:hAnsi="Times New Roman" w:cs="Times New Roman"/>
            </w:rPr>
          </w:rPrChange>
        </w:rPr>
        <w:t>Z wnioskiem o dział może wystąpić każdy spadkobierca, bądź też wszyscy spadkobiercy, o ile są zgodni co do sposobu przeprowadzenia działu (dział na zgodny wniosek spadkobierców). We wniosku o dział spadku można zaproponować sposób dokonania podziału majątku, ale to sąd decyduje ostatecznie o tym sposobie.</w:t>
      </w:r>
    </w:p>
    <w:p w:rsidR="00AA178E" w:rsidRPr="00AA178E" w:rsidRDefault="00AA178E" w:rsidP="00AA178E">
      <w:pPr>
        <w:jc w:val="both"/>
        <w:rPr>
          <w:rFonts w:ascii="Times New Roman" w:hAnsi="Times New Roman" w:cs="Times New Roman"/>
        </w:rPr>
      </w:pPr>
      <w:r w:rsidRPr="00AA178E">
        <w:rPr>
          <w:rFonts w:ascii="Times New Roman" w:hAnsi="Times New Roman" w:cs="Times New Roman"/>
        </w:rPr>
        <w:tab/>
        <w:t>Uczestnikami postępowania w sprawie o dział spadku są wszyscy spadkobiercy, a więc także ci, którzy zbyli udział w spadku, nabywcy udziału w spadku i zapisobiercy zwykli, którym testator przeznaczył rzeczy lub prawa wchodzące w skład spadku.</w:t>
      </w:r>
    </w:p>
    <w:p w:rsidR="00AA178E" w:rsidRPr="00AA178E" w:rsidRDefault="00AA178E" w:rsidP="00AA178E">
      <w:pPr>
        <w:jc w:val="both"/>
        <w:rPr>
          <w:rFonts w:ascii="Times New Roman" w:hAnsi="Times New Roman" w:cs="Times New Roman"/>
        </w:rPr>
      </w:pPr>
      <w:r w:rsidRPr="00AA178E">
        <w:rPr>
          <w:rFonts w:ascii="Times New Roman" w:hAnsi="Times New Roman" w:cs="Times New Roman"/>
        </w:rPr>
        <w:tab/>
        <w:t>Artykuł 680 ustawy z dnia 17 listopada 1964 r. Kodeks postępowania cywilnego [Dz. U. 1964.43.298 z późn. zm.], zwanej dalej „k.p.c.” określa treść wniosku o dział spadku. We wniosku o dział spadku należy powołać:</w:t>
      </w:r>
    </w:p>
    <w:p w:rsidR="00AA178E" w:rsidRPr="00AA178E" w:rsidRDefault="00AA178E" w:rsidP="00AA178E">
      <w:pPr>
        <w:jc w:val="both"/>
        <w:rPr>
          <w:rFonts w:ascii="Times New Roman" w:hAnsi="Times New Roman" w:cs="Times New Roman"/>
        </w:rPr>
      </w:pPr>
      <w:r w:rsidRPr="00AA178E">
        <w:rPr>
          <w:rFonts w:ascii="Times New Roman" w:hAnsi="Times New Roman" w:cs="Times New Roman"/>
        </w:rPr>
        <w:t xml:space="preserve">- postanowienie o stwierdzeniu nabycia spadku albo zarejestrowany akt poświadczenia </w:t>
      </w:r>
      <w:r w:rsidR="003701E3" w:rsidRPr="003701E3">
        <w:rPr>
          <w:rFonts w:ascii="Times New Roman" w:hAnsi="Times New Roman" w:cs="Times New Roman"/>
        </w:rPr>
        <w:t>dziedziczeni</w:t>
      </w:r>
      <w:r w:rsidR="003701E3">
        <w:rPr>
          <w:rFonts w:ascii="Times New Roman" w:hAnsi="Times New Roman" w:cs="Times New Roman"/>
        </w:rPr>
        <w:t>a;</w:t>
      </w:r>
    </w:p>
    <w:p w:rsidR="00AA178E" w:rsidRPr="00AA178E" w:rsidRDefault="00AA178E" w:rsidP="00AA178E">
      <w:pPr>
        <w:jc w:val="both"/>
        <w:rPr>
          <w:rFonts w:ascii="Times New Roman" w:hAnsi="Times New Roman" w:cs="Times New Roman"/>
        </w:rPr>
      </w:pPr>
      <w:r w:rsidRPr="00AA178E">
        <w:rPr>
          <w:rFonts w:ascii="Times New Roman" w:hAnsi="Times New Roman" w:cs="Times New Roman"/>
        </w:rPr>
        <w:t>- spis inwentarza, jeżeli spis inwentarza nie został sporządzony, należy we wniosku wskazać majątek, który ma być przedmiotem działu</w:t>
      </w:r>
      <w:r w:rsidR="003701E3">
        <w:rPr>
          <w:rFonts w:ascii="Times New Roman" w:hAnsi="Times New Roman" w:cs="Times New Roman"/>
        </w:rPr>
        <w:t>;</w:t>
      </w:r>
    </w:p>
    <w:p w:rsidR="00AA178E" w:rsidRPr="00AA178E" w:rsidRDefault="00AA178E" w:rsidP="00AA178E">
      <w:pPr>
        <w:jc w:val="both"/>
        <w:rPr>
          <w:rFonts w:ascii="Times New Roman" w:hAnsi="Times New Roman" w:cs="Times New Roman"/>
        </w:rPr>
      </w:pPr>
      <w:r w:rsidRPr="00AA178E">
        <w:rPr>
          <w:rFonts w:ascii="Times New Roman" w:hAnsi="Times New Roman" w:cs="Times New Roman"/>
        </w:rPr>
        <w:t>- sporządzone przez spadkodawcę testamenty ze wskazaniem, gdzie zostały złożone i gdzie się znajdują</w:t>
      </w:r>
      <w:r w:rsidR="003701E3">
        <w:rPr>
          <w:rFonts w:ascii="Times New Roman" w:hAnsi="Times New Roman" w:cs="Times New Roman"/>
        </w:rPr>
        <w:t>;</w:t>
      </w:r>
    </w:p>
    <w:p w:rsidR="00AA178E" w:rsidRPr="00AA178E" w:rsidRDefault="00AA178E" w:rsidP="00AA178E">
      <w:pPr>
        <w:jc w:val="both"/>
        <w:rPr>
          <w:rFonts w:ascii="Times New Roman" w:hAnsi="Times New Roman" w:cs="Times New Roman"/>
        </w:rPr>
      </w:pPr>
      <w:r w:rsidRPr="00AA178E">
        <w:rPr>
          <w:rFonts w:ascii="Times New Roman" w:hAnsi="Times New Roman" w:cs="Times New Roman"/>
        </w:rPr>
        <w:t>- gdy w skład spadku wchodzi nieruchomość, należy przedstawić dowody stwierdzające, że nieruchomość stanowiła własność spadkodawcy.</w:t>
      </w:r>
    </w:p>
    <w:p w:rsidR="00AA178E" w:rsidRPr="00AA178E" w:rsidRDefault="00AA178E" w:rsidP="00AA178E">
      <w:pPr>
        <w:jc w:val="both"/>
        <w:rPr>
          <w:rFonts w:ascii="Times New Roman" w:hAnsi="Times New Roman" w:cs="Times New Roman"/>
        </w:rPr>
      </w:pPr>
      <w:r w:rsidRPr="00AA178E">
        <w:rPr>
          <w:rFonts w:ascii="Times New Roman" w:hAnsi="Times New Roman" w:cs="Times New Roman"/>
        </w:rPr>
        <w:tab/>
        <w:t>Przeprowadzenie działu wymaga uprzedniego i prawidłowego ustalenia składu spadku. Skład i wartość spadku podlegającego podziałowi ustala sąd (art. 684 k.p.c.). Stan majątku</w:t>
      </w:r>
      <w:r w:rsidR="000C23B4">
        <w:rPr>
          <w:rFonts w:ascii="Times New Roman" w:hAnsi="Times New Roman" w:cs="Times New Roman"/>
        </w:rPr>
        <w:t xml:space="preserve"> spadkowego określa się z chwilą</w:t>
      </w:r>
      <w:r w:rsidRPr="00AA178E">
        <w:rPr>
          <w:rFonts w:ascii="Times New Roman" w:hAnsi="Times New Roman" w:cs="Times New Roman"/>
        </w:rPr>
        <w:t xml:space="preserve"> otwarcia spadku, wartość składników spadku – według chwili dokonywania podziału. </w:t>
      </w:r>
    </w:p>
    <w:p w:rsidR="00AA178E" w:rsidRPr="00AA178E" w:rsidRDefault="00AA178E" w:rsidP="00AA178E">
      <w:pPr>
        <w:jc w:val="both"/>
        <w:rPr>
          <w:rFonts w:ascii="Times New Roman" w:hAnsi="Times New Roman" w:cs="Times New Roman"/>
        </w:rPr>
      </w:pPr>
      <w:r w:rsidRPr="00AA178E">
        <w:rPr>
          <w:rFonts w:ascii="Times New Roman" w:hAnsi="Times New Roman" w:cs="Times New Roman"/>
        </w:rPr>
        <w:tab/>
        <w:t xml:space="preserve">Praktycznie, skład majątku spadkowego, który ma być przedmiotem podziału, sąd ustala na podstawie wyjaśnień uczestników postępowania. Wartość poszczególnych składników spadku sąd ustala na podstawie opinii biegłego, chyba że wszyscy uczestnicy postępowania zgodnie określą ich wartość.  </w:t>
      </w:r>
    </w:p>
    <w:p w:rsidR="00AA178E" w:rsidRPr="00AA178E" w:rsidRDefault="00AA178E" w:rsidP="00AA178E">
      <w:pPr>
        <w:jc w:val="both"/>
        <w:rPr>
          <w:rFonts w:ascii="Times New Roman" w:hAnsi="Times New Roman" w:cs="Times New Roman"/>
        </w:rPr>
      </w:pPr>
      <w:r w:rsidRPr="00AA178E">
        <w:rPr>
          <w:rFonts w:ascii="Times New Roman" w:hAnsi="Times New Roman" w:cs="Times New Roman"/>
        </w:rPr>
        <w:tab/>
        <w:t xml:space="preserve">Dodatkowe kwestie rozstrzygane przez sąd w postępowaniu o dział spadku określa art. 686 k.p.c., który stanowi, iż: W postępowaniu działowym sąd rozstrzyga także o istnieniu zapisów zwykłych, których przedmiotem są rzeczy lub prawa należące do spadku, jak również o wzajemnych roszczeniach pomiędzy współspadkobiercami z tytułu posiadania poszczególnych przedmiotów spadkowych, pobranych pożytków i innych przychodów, poczynionych na spadek nakładów </w:t>
      </w:r>
      <w:ins w:id="19" w:author="User" w:date="2012-07-27T10:10:00Z">
        <w:r w:rsidR="005A76BD">
          <w:rPr>
            <w:rFonts w:ascii="Times New Roman" w:hAnsi="Times New Roman" w:cs="Times New Roman"/>
          </w:rPr>
          <w:br/>
        </w:r>
      </w:ins>
      <w:r w:rsidRPr="00AA178E">
        <w:rPr>
          <w:rFonts w:ascii="Times New Roman" w:hAnsi="Times New Roman" w:cs="Times New Roman"/>
        </w:rPr>
        <w:t>i spłaconych długów spadkowych.</w:t>
      </w:r>
    </w:p>
    <w:p w:rsidR="00AA178E" w:rsidRPr="00AA178E" w:rsidRDefault="00AA178E" w:rsidP="00AA178E">
      <w:pPr>
        <w:jc w:val="both"/>
        <w:rPr>
          <w:rFonts w:ascii="Times New Roman" w:hAnsi="Times New Roman" w:cs="Times New Roman"/>
        </w:rPr>
      </w:pPr>
      <w:r w:rsidRPr="00AA178E">
        <w:rPr>
          <w:rFonts w:ascii="Times New Roman" w:hAnsi="Times New Roman" w:cs="Times New Roman"/>
        </w:rPr>
        <w:tab/>
        <w:t xml:space="preserve">Dział spadku odbywa się według tych samych zasad co zniesienie współwłasności </w:t>
      </w:r>
      <w:ins w:id="20" w:author="User" w:date="2012-07-27T10:10:00Z">
        <w:r w:rsidR="005A76BD">
          <w:rPr>
            <w:rFonts w:ascii="Times New Roman" w:hAnsi="Times New Roman" w:cs="Times New Roman"/>
          </w:rPr>
          <w:br/>
        </w:r>
      </w:ins>
      <w:r w:rsidRPr="00AA178E">
        <w:rPr>
          <w:rFonts w:ascii="Times New Roman" w:hAnsi="Times New Roman" w:cs="Times New Roman"/>
        </w:rPr>
        <w:t xml:space="preserve">w częściach ułamkowych (art. 210-212 w zw. z art. 1035 k.c. oraz art. 618-625 w zw. z art. 688 k.p.c.). W zasadzie może on nastąpić na podstawie zgodnego wniosku współspadkobierców (art. 687 k.p.c.), o ile zaproponowany sposób podziału nie sprzeciwia się prawu i zasadom współżycia </w:t>
      </w:r>
      <w:r w:rsidRPr="00AA178E">
        <w:rPr>
          <w:rFonts w:ascii="Times New Roman" w:hAnsi="Times New Roman" w:cs="Times New Roman"/>
        </w:rPr>
        <w:lastRenderedPageBreak/>
        <w:t>społecznego, ani też nie narusza w sposób rażący interesu osób uprawnionych (post. SN z dnia 24 listopada 1998 r., I CKU 68/98, Prok. i Pr. 1999, nr 4, poz. 36).</w:t>
      </w:r>
      <w:r w:rsidRPr="00AA178E">
        <w:rPr>
          <w:rFonts w:ascii="Times New Roman" w:hAnsi="Times New Roman" w:cs="Times New Roman"/>
        </w:rPr>
        <w:tab/>
      </w:r>
    </w:p>
    <w:p w:rsidR="00AA178E" w:rsidRPr="003701E3" w:rsidRDefault="00B03CF5" w:rsidP="00AA178E">
      <w:pPr>
        <w:jc w:val="both"/>
        <w:rPr>
          <w:rFonts w:ascii="Times New Roman" w:hAnsi="Times New Roman" w:cs="Times New Roman"/>
          <w:b/>
          <w:color w:val="FF0000"/>
          <w:rPrChange w:id="21" w:author="User" w:date="2012-07-27T09:56:00Z">
            <w:rPr>
              <w:rFonts w:ascii="Times New Roman" w:hAnsi="Times New Roman" w:cs="Times New Roman"/>
            </w:rPr>
          </w:rPrChange>
        </w:rPr>
      </w:pPr>
      <w:r w:rsidRPr="00B03CF5">
        <w:rPr>
          <w:rFonts w:ascii="Times New Roman" w:hAnsi="Times New Roman" w:cs="Times New Roman"/>
          <w:b/>
          <w:color w:val="FF0000"/>
          <w:rPrChange w:id="22" w:author="User" w:date="2012-07-27T09:56:00Z">
            <w:rPr>
              <w:rFonts w:ascii="Times New Roman" w:hAnsi="Times New Roman" w:cs="Times New Roman"/>
            </w:rPr>
          </w:rPrChange>
        </w:rPr>
        <w:t>Sposoby dokonania działu spadku</w:t>
      </w:r>
    </w:p>
    <w:p w:rsidR="00AA178E" w:rsidRPr="00AA178E" w:rsidRDefault="00AA178E" w:rsidP="00AA178E">
      <w:pPr>
        <w:jc w:val="both"/>
        <w:rPr>
          <w:rFonts w:ascii="Times New Roman" w:hAnsi="Times New Roman" w:cs="Times New Roman"/>
        </w:rPr>
      </w:pPr>
      <w:r w:rsidRPr="00AA178E">
        <w:rPr>
          <w:rFonts w:ascii="Times New Roman" w:hAnsi="Times New Roman" w:cs="Times New Roman"/>
        </w:rPr>
        <w:tab/>
        <w:t xml:space="preserve">Z punktu widzenia sposobu dokonania działu spadku, zarówno w trybie umownym, </w:t>
      </w:r>
      <w:ins w:id="23" w:author="User" w:date="2012-07-27T10:10:00Z">
        <w:r w:rsidR="005A76BD">
          <w:rPr>
            <w:rFonts w:ascii="Times New Roman" w:hAnsi="Times New Roman" w:cs="Times New Roman"/>
          </w:rPr>
          <w:br/>
        </w:r>
      </w:ins>
      <w:r w:rsidRPr="00AA178E">
        <w:rPr>
          <w:rFonts w:ascii="Times New Roman" w:hAnsi="Times New Roman" w:cs="Times New Roman"/>
        </w:rPr>
        <w:t>jak i sądowym, można wyróżnić:</w:t>
      </w:r>
    </w:p>
    <w:p w:rsidR="00AA178E" w:rsidRPr="00AA178E" w:rsidRDefault="00AA178E" w:rsidP="00AA178E">
      <w:pPr>
        <w:jc w:val="both"/>
        <w:rPr>
          <w:rFonts w:ascii="Times New Roman" w:hAnsi="Times New Roman" w:cs="Times New Roman"/>
        </w:rPr>
      </w:pPr>
      <w:r w:rsidRPr="00AA178E">
        <w:rPr>
          <w:rFonts w:ascii="Times New Roman" w:hAnsi="Times New Roman" w:cs="Times New Roman"/>
        </w:rPr>
        <w:t>1.</w:t>
      </w:r>
      <w:r w:rsidRPr="00AA178E">
        <w:rPr>
          <w:rFonts w:ascii="Times New Roman" w:hAnsi="Times New Roman" w:cs="Times New Roman"/>
        </w:rPr>
        <w:tab/>
        <w:t>podział fizyczny spadku – podział w naturze,</w:t>
      </w:r>
    </w:p>
    <w:p w:rsidR="00AA178E" w:rsidRPr="00AA178E" w:rsidRDefault="00AA178E" w:rsidP="00AA178E">
      <w:pPr>
        <w:jc w:val="both"/>
        <w:rPr>
          <w:rFonts w:ascii="Times New Roman" w:hAnsi="Times New Roman" w:cs="Times New Roman"/>
        </w:rPr>
      </w:pPr>
      <w:r w:rsidRPr="00AA178E">
        <w:rPr>
          <w:rFonts w:ascii="Times New Roman" w:hAnsi="Times New Roman" w:cs="Times New Roman"/>
        </w:rPr>
        <w:t>2.</w:t>
      </w:r>
      <w:r w:rsidRPr="00AA178E">
        <w:rPr>
          <w:rFonts w:ascii="Times New Roman" w:hAnsi="Times New Roman" w:cs="Times New Roman"/>
        </w:rPr>
        <w:tab/>
        <w:t>przyznanie przedmiotów spadkowych jednemu lub kilku spadkobiercom, z obowiązkiem spłaty pozostałych (podział przez przejęcie spadku),</w:t>
      </w:r>
    </w:p>
    <w:p w:rsidR="00AA178E" w:rsidRPr="00AA178E" w:rsidRDefault="00AA178E" w:rsidP="00AA178E">
      <w:pPr>
        <w:jc w:val="both"/>
        <w:rPr>
          <w:rFonts w:ascii="Times New Roman" w:hAnsi="Times New Roman" w:cs="Times New Roman"/>
        </w:rPr>
      </w:pPr>
      <w:r w:rsidRPr="00AA178E">
        <w:rPr>
          <w:rFonts w:ascii="Times New Roman" w:hAnsi="Times New Roman" w:cs="Times New Roman"/>
        </w:rPr>
        <w:t>3.</w:t>
      </w:r>
      <w:r w:rsidRPr="00AA178E">
        <w:rPr>
          <w:rFonts w:ascii="Times New Roman" w:hAnsi="Times New Roman" w:cs="Times New Roman"/>
        </w:rPr>
        <w:tab/>
        <w:t xml:space="preserve">podział cywilny – polega na sprzedaży przedmiotów wchodzących w skład spadku osobie trzeciej spoza grona spadkobierców i podziale uzyskanej w ten sposób sumy między współspadkobierców, odpowiednio do wielkości przysługujących im udziałów spadkowych. </w:t>
      </w:r>
    </w:p>
    <w:p w:rsidR="00AA178E" w:rsidRPr="00AA178E" w:rsidRDefault="00AA178E" w:rsidP="00AA178E">
      <w:pPr>
        <w:jc w:val="both"/>
        <w:rPr>
          <w:rFonts w:ascii="Times New Roman" w:hAnsi="Times New Roman" w:cs="Times New Roman"/>
        </w:rPr>
      </w:pPr>
      <w:r w:rsidRPr="00AA178E">
        <w:rPr>
          <w:rFonts w:ascii="Times New Roman" w:hAnsi="Times New Roman" w:cs="Times New Roman"/>
        </w:rPr>
        <w:tab/>
        <w:t>Wspólność majątku spadkowego ustaje z chwilą zawarcia umowy o dział spadku lub uprawomocnienia się postanowienia sądu o dziale spadku, które jednocześnie stanowią tytuł własności rzeczy przypadających poszczególnym spadkobiercom. Spadkobiercy stają się właścicielami przyznanych im przedmiotów zgodnie z treścią umowy lub postanowienia o podziale spadku (art. 624 w zw. z art. 688 k.p.c.). Na tej podstawie też mogą uzyskać wpis prawa własności nieruchomości w księdze wieczystej.</w:t>
      </w:r>
    </w:p>
    <w:p w:rsidR="00AA178E" w:rsidRPr="00AA178E" w:rsidRDefault="00AA178E" w:rsidP="00AA178E">
      <w:pPr>
        <w:jc w:val="both"/>
        <w:rPr>
          <w:rFonts w:ascii="Times New Roman" w:hAnsi="Times New Roman" w:cs="Times New Roman"/>
        </w:rPr>
      </w:pPr>
    </w:p>
    <w:p w:rsidR="00AA178E" w:rsidRPr="00AA178E" w:rsidRDefault="00AA178E" w:rsidP="00AA178E">
      <w:pPr>
        <w:jc w:val="both"/>
        <w:rPr>
          <w:rFonts w:ascii="Times New Roman" w:hAnsi="Times New Roman" w:cs="Times New Roman"/>
        </w:rPr>
      </w:pPr>
      <w:r w:rsidRPr="00AA178E">
        <w:rPr>
          <w:rFonts w:ascii="Times New Roman" w:hAnsi="Times New Roman" w:cs="Times New Roman"/>
        </w:rPr>
        <w:tab/>
        <w:t>Postanowienie o dziale spadku jest tytułem egzekucyjnym w takim zakresie, w jakim orzeczono w nim o obowiązku świadczenia (uchw</w:t>
      </w:r>
      <w:r w:rsidR="0069723F">
        <w:rPr>
          <w:rFonts w:ascii="Times New Roman" w:hAnsi="Times New Roman" w:cs="Times New Roman"/>
        </w:rPr>
        <w:t>ała</w:t>
      </w:r>
      <w:r w:rsidRPr="00AA178E">
        <w:rPr>
          <w:rFonts w:ascii="Times New Roman" w:hAnsi="Times New Roman" w:cs="Times New Roman"/>
        </w:rPr>
        <w:t xml:space="preserve"> SN z dnia 4 grudnia 1957 r., I CO 16/57, OSN 1959, nr 1, poz. 1) oraz o wydaniu rzeczy pomiędzy współspadkobiercami (art. 624 w zw. z art. 688 k.p.c.).</w:t>
      </w:r>
    </w:p>
    <w:p w:rsidR="00AA178E" w:rsidRPr="00AA178E" w:rsidRDefault="00AA178E" w:rsidP="00AA178E">
      <w:pPr>
        <w:jc w:val="both"/>
        <w:rPr>
          <w:rFonts w:ascii="Times New Roman" w:hAnsi="Times New Roman" w:cs="Times New Roman"/>
        </w:rPr>
      </w:pPr>
    </w:p>
    <w:p w:rsidR="00AA178E" w:rsidRPr="003701E3" w:rsidRDefault="00B03CF5" w:rsidP="00AA178E">
      <w:pPr>
        <w:jc w:val="both"/>
        <w:rPr>
          <w:rFonts w:ascii="Times New Roman" w:hAnsi="Times New Roman" w:cs="Times New Roman"/>
          <w:b/>
          <w:color w:val="FF0000"/>
          <w:rPrChange w:id="24" w:author="User" w:date="2012-07-27T09:56:00Z">
            <w:rPr>
              <w:rFonts w:ascii="Times New Roman" w:hAnsi="Times New Roman" w:cs="Times New Roman"/>
            </w:rPr>
          </w:rPrChange>
        </w:rPr>
      </w:pPr>
      <w:r w:rsidRPr="00B03CF5">
        <w:rPr>
          <w:rFonts w:ascii="Times New Roman" w:hAnsi="Times New Roman" w:cs="Times New Roman"/>
          <w:b/>
          <w:color w:val="FF0000"/>
          <w:rPrChange w:id="25" w:author="User" w:date="2012-07-27T09:56:00Z">
            <w:rPr>
              <w:rFonts w:ascii="Times New Roman" w:hAnsi="Times New Roman" w:cs="Times New Roman"/>
            </w:rPr>
          </w:rPrChange>
        </w:rPr>
        <w:t>Opłaty</w:t>
      </w:r>
    </w:p>
    <w:p w:rsidR="00AA178E" w:rsidRPr="00AA178E" w:rsidRDefault="00AA178E" w:rsidP="00AA178E">
      <w:pPr>
        <w:jc w:val="both"/>
        <w:rPr>
          <w:rFonts w:ascii="Times New Roman" w:hAnsi="Times New Roman" w:cs="Times New Roman"/>
        </w:rPr>
      </w:pPr>
      <w:r w:rsidRPr="00AA178E">
        <w:rPr>
          <w:rFonts w:ascii="Times New Roman" w:hAnsi="Times New Roman" w:cs="Times New Roman"/>
        </w:rPr>
        <w:tab/>
        <w:t>Wysokość opłat sądowych w sprawie o dział spadku określa art. 51 ustawy z dnia 28 lipca 2005 r. o kosztach sądowych w sprawach cywilnych [Dz. U. 2010.90.594 t</w:t>
      </w:r>
      <w:del w:id="26" w:author="User" w:date="2012-07-26T13:52:00Z">
        <w:r w:rsidRPr="00AA178E" w:rsidDel="0069723F">
          <w:rPr>
            <w:rFonts w:ascii="Times New Roman" w:hAnsi="Times New Roman" w:cs="Times New Roman"/>
          </w:rPr>
          <w:delText>.</w:delText>
        </w:r>
      </w:del>
      <w:bookmarkStart w:id="27" w:name="_GoBack"/>
      <w:bookmarkEnd w:id="27"/>
      <w:r w:rsidRPr="00AA178E">
        <w:rPr>
          <w:rFonts w:ascii="Times New Roman" w:hAnsi="Times New Roman" w:cs="Times New Roman"/>
        </w:rPr>
        <w:t xml:space="preserve">j. z późn. zm.): </w:t>
      </w:r>
    </w:p>
    <w:p w:rsidR="00AA178E" w:rsidRPr="00AA178E" w:rsidRDefault="00AA178E" w:rsidP="00AA178E">
      <w:pPr>
        <w:jc w:val="both"/>
        <w:rPr>
          <w:rFonts w:ascii="Times New Roman" w:hAnsi="Times New Roman" w:cs="Times New Roman"/>
        </w:rPr>
      </w:pPr>
      <w:r w:rsidRPr="00AA178E">
        <w:rPr>
          <w:rFonts w:ascii="Times New Roman" w:hAnsi="Times New Roman" w:cs="Times New Roman"/>
        </w:rPr>
        <w:t>•</w:t>
      </w:r>
      <w:r w:rsidRPr="00AA178E">
        <w:rPr>
          <w:rFonts w:ascii="Times New Roman" w:hAnsi="Times New Roman" w:cs="Times New Roman"/>
        </w:rPr>
        <w:tab/>
        <w:t>500 zł – od wniosku o dział spadku,</w:t>
      </w:r>
    </w:p>
    <w:p w:rsidR="00AA178E" w:rsidRPr="00AA178E" w:rsidRDefault="00AA178E" w:rsidP="00AA178E">
      <w:pPr>
        <w:jc w:val="both"/>
        <w:rPr>
          <w:rFonts w:ascii="Times New Roman" w:hAnsi="Times New Roman" w:cs="Times New Roman"/>
        </w:rPr>
      </w:pPr>
      <w:r w:rsidRPr="00AA178E">
        <w:rPr>
          <w:rFonts w:ascii="Times New Roman" w:hAnsi="Times New Roman" w:cs="Times New Roman"/>
        </w:rPr>
        <w:t>•</w:t>
      </w:r>
      <w:r w:rsidRPr="00AA178E">
        <w:rPr>
          <w:rFonts w:ascii="Times New Roman" w:hAnsi="Times New Roman" w:cs="Times New Roman"/>
        </w:rPr>
        <w:tab/>
        <w:t>300 zł – jeżeli wniosek zawiera zgodny projekt działu spadku,</w:t>
      </w:r>
    </w:p>
    <w:p w:rsidR="00AA178E" w:rsidRPr="00AA178E" w:rsidRDefault="00AA178E" w:rsidP="00AA178E">
      <w:pPr>
        <w:jc w:val="both"/>
        <w:rPr>
          <w:rFonts w:ascii="Times New Roman" w:hAnsi="Times New Roman" w:cs="Times New Roman"/>
        </w:rPr>
      </w:pPr>
      <w:r w:rsidRPr="00AA178E">
        <w:rPr>
          <w:rFonts w:ascii="Times New Roman" w:hAnsi="Times New Roman" w:cs="Times New Roman"/>
        </w:rPr>
        <w:t>•</w:t>
      </w:r>
      <w:r w:rsidRPr="00AA178E">
        <w:rPr>
          <w:rFonts w:ascii="Times New Roman" w:hAnsi="Times New Roman" w:cs="Times New Roman"/>
        </w:rPr>
        <w:tab/>
        <w:t>1000 zł – od wniosku o dział spadku połączony ze zniesieniem współwłasności,</w:t>
      </w:r>
    </w:p>
    <w:p w:rsidR="00AA178E" w:rsidRPr="00AA178E" w:rsidRDefault="00AA178E" w:rsidP="00AA178E">
      <w:pPr>
        <w:jc w:val="both"/>
        <w:rPr>
          <w:rFonts w:ascii="Times New Roman" w:hAnsi="Times New Roman" w:cs="Times New Roman"/>
        </w:rPr>
      </w:pPr>
      <w:r w:rsidRPr="00AA178E">
        <w:rPr>
          <w:rFonts w:ascii="Times New Roman" w:hAnsi="Times New Roman" w:cs="Times New Roman"/>
        </w:rPr>
        <w:t>•</w:t>
      </w:r>
      <w:r w:rsidRPr="00AA178E">
        <w:rPr>
          <w:rFonts w:ascii="Times New Roman" w:hAnsi="Times New Roman" w:cs="Times New Roman"/>
        </w:rPr>
        <w:tab/>
        <w:t>600 zł – od wniosku, jeżeli zawiera on zgodny projekt działu spadku i zniesienia współwłasności.</w:t>
      </w:r>
    </w:p>
    <w:p w:rsidR="00AA178E" w:rsidRPr="00AA178E" w:rsidRDefault="00AA178E" w:rsidP="00AA178E">
      <w:pPr>
        <w:jc w:val="both"/>
        <w:rPr>
          <w:rFonts w:ascii="Times New Roman" w:hAnsi="Times New Roman" w:cs="Times New Roman"/>
        </w:rPr>
      </w:pPr>
      <w:r w:rsidRPr="00AA178E">
        <w:rPr>
          <w:rFonts w:ascii="Times New Roman" w:hAnsi="Times New Roman" w:cs="Times New Roman"/>
        </w:rPr>
        <w:t xml:space="preserve"> </w:t>
      </w:r>
    </w:p>
    <w:p w:rsidR="00AA178E" w:rsidRPr="00AA178E" w:rsidRDefault="00AA178E" w:rsidP="00AA178E">
      <w:pPr>
        <w:jc w:val="both"/>
        <w:rPr>
          <w:rFonts w:ascii="Times New Roman" w:hAnsi="Times New Roman" w:cs="Times New Roman"/>
        </w:rPr>
      </w:pPr>
      <w:r w:rsidRPr="00AA178E">
        <w:rPr>
          <w:rFonts w:ascii="Times New Roman" w:hAnsi="Times New Roman" w:cs="Times New Roman"/>
        </w:rPr>
        <w:tab/>
        <w:t>Z kolei wysokość opłaty notarialnej zależy od wartości majątku. Wartość majątku najlepiej ustalić na podstawie opinii niezależnego rzeczoznawcy majątkowego lub danych urzędu skarbowego, którzy powinni zasugerować wartość nieruchomości, opierając się na obowiązujących cenach, metrażu i lokalizacji mieszkania.</w:t>
      </w:r>
    </w:p>
    <w:p w:rsidR="0069723F" w:rsidRPr="0069723F" w:rsidRDefault="0069723F" w:rsidP="0069723F">
      <w:pPr>
        <w:jc w:val="both"/>
        <w:rPr>
          <w:ins w:id="28" w:author="User" w:date="2012-07-26T13:48:00Z"/>
          <w:rFonts w:ascii="Times New Roman" w:hAnsi="Times New Roman" w:cs="Times New Roman"/>
        </w:rPr>
      </w:pPr>
      <w:ins w:id="29" w:author="User" w:date="2012-07-26T13:48:00Z">
        <w:r w:rsidRPr="0069723F">
          <w:rPr>
            <w:rFonts w:ascii="Times New Roman" w:hAnsi="Times New Roman" w:cs="Times New Roman"/>
          </w:rPr>
          <w:lastRenderedPageBreak/>
          <w:t>Bez tytułu</w:t>
        </w:r>
        <w:r w:rsidRPr="0069723F">
          <w:rPr>
            <w:rFonts w:ascii="Times New Roman" w:hAnsi="Times New Roman" w:cs="Times New Roman"/>
          </w:rPr>
          <w:tab/>
        </w:r>
        <w:r w:rsidRPr="0069723F">
          <w:rPr>
            <w:rFonts w:ascii="Times New Roman" w:hAnsi="Times New Roman" w:cs="Times New Roman"/>
          </w:rPr>
          <w:tab/>
        </w:r>
        <w:r w:rsidRPr="0069723F">
          <w:rPr>
            <w:rFonts w:ascii="Times New Roman" w:hAnsi="Times New Roman" w:cs="Times New Roman"/>
          </w:rPr>
          <w:tab/>
        </w:r>
        <w:r w:rsidRPr="0069723F">
          <w:rPr>
            <w:rFonts w:ascii="Times New Roman" w:hAnsi="Times New Roman" w:cs="Times New Roman"/>
          </w:rPr>
          <w:tab/>
        </w:r>
        <w:r w:rsidRPr="0069723F">
          <w:rPr>
            <w:rFonts w:ascii="Times New Roman" w:hAnsi="Times New Roman" w:cs="Times New Roman"/>
          </w:rPr>
          <w:tab/>
          <w:t>Z tytułem</w:t>
        </w:r>
      </w:ins>
    </w:p>
    <w:p w:rsidR="0069723F" w:rsidRPr="0069723F" w:rsidRDefault="0069723F" w:rsidP="0069723F">
      <w:pPr>
        <w:jc w:val="both"/>
        <w:rPr>
          <w:ins w:id="30" w:author="User" w:date="2012-07-26T13:48:00Z"/>
          <w:rFonts w:ascii="Times New Roman" w:hAnsi="Times New Roman" w:cs="Times New Roman"/>
        </w:rPr>
      </w:pPr>
      <w:ins w:id="31" w:author="User" w:date="2012-07-26T13:48:00Z">
        <w:r>
          <w:rPr>
            <w:rFonts w:ascii="Times New Roman" w:hAnsi="Times New Roman" w:cs="Times New Roman"/>
          </w:rPr>
          <w:t xml:space="preserve">Strony – </w:t>
        </w:r>
      </w:ins>
      <w:ins w:id="32" w:author="User" w:date="2012-07-26T13:51:00Z">
        <w:r>
          <w:rPr>
            <w:rFonts w:ascii="Times New Roman" w:hAnsi="Times New Roman" w:cs="Times New Roman"/>
          </w:rPr>
          <w:t>3</w:t>
        </w:r>
      </w:ins>
      <w:ins w:id="33" w:author="User" w:date="2012-07-26T13:48:00Z">
        <w:r w:rsidRPr="0069723F">
          <w:rPr>
            <w:rFonts w:ascii="Times New Roman" w:hAnsi="Times New Roman" w:cs="Times New Roman"/>
          </w:rPr>
          <w:t xml:space="preserve"> </w:t>
        </w:r>
        <w:r w:rsidRPr="0069723F">
          <w:rPr>
            <w:rFonts w:ascii="Times New Roman" w:hAnsi="Times New Roman" w:cs="Times New Roman"/>
          </w:rPr>
          <w:tab/>
        </w:r>
        <w:r w:rsidRPr="0069723F">
          <w:rPr>
            <w:rFonts w:ascii="Times New Roman" w:hAnsi="Times New Roman" w:cs="Times New Roman"/>
          </w:rPr>
          <w:tab/>
        </w:r>
        <w:r w:rsidRPr="0069723F">
          <w:rPr>
            <w:rFonts w:ascii="Times New Roman" w:hAnsi="Times New Roman" w:cs="Times New Roman"/>
          </w:rPr>
          <w:tab/>
        </w:r>
        <w:r w:rsidRPr="0069723F">
          <w:rPr>
            <w:rFonts w:ascii="Times New Roman" w:hAnsi="Times New Roman" w:cs="Times New Roman"/>
          </w:rPr>
          <w:tab/>
        </w:r>
        <w:r w:rsidRPr="0069723F">
          <w:rPr>
            <w:rFonts w:ascii="Times New Roman" w:hAnsi="Times New Roman" w:cs="Times New Roman"/>
          </w:rPr>
          <w:tab/>
        </w:r>
      </w:ins>
      <w:ins w:id="34" w:author="User" w:date="2012-07-26T13:51:00Z">
        <w:r>
          <w:rPr>
            <w:rFonts w:ascii="Times New Roman" w:hAnsi="Times New Roman" w:cs="Times New Roman"/>
          </w:rPr>
          <w:t>3</w:t>
        </w:r>
      </w:ins>
    </w:p>
    <w:p w:rsidR="0069723F" w:rsidRPr="0069723F" w:rsidRDefault="0069723F" w:rsidP="0069723F">
      <w:pPr>
        <w:jc w:val="both"/>
        <w:rPr>
          <w:ins w:id="35" w:author="User" w:date="2012-07-26T13:48:00Z"/>
          <w:rFonts w:ascii="Times New Roman" w:hAnsi="Times New Roman" w:cs="Times New Roman"/>
        </w:rPr>
      </w:pPr>
      <w:ins w:id="36" w:author="User" w:date="2012-07-26T13:48:00Z">
        <w:r w:rsidRPr="0069723F">
          <w:rPr>
            <w:rFonts w:ascii="Times New Roman" w:hAnsi="Times New Roman" w:cs="Times New Roman"/>
          </w:rPr>
          <w:t xml:space="preserve">Wyrazy – </w:t>
        </w:r>
      </w:ins>
      <w:ins w:id="37" w:author="User" w:date="2012-07-26T13:51:00Z">
        <w:r>
          <w:rPr>
            <w:rFonts w:ascii="Times New Roman" w:hAnsi="Times New Roman" w:cs="Times New Roman"/>
          </w:rPr>
          <w:t>1175</w:t>
        </w:r>
      </w:ins>
      <w:ins w:id="38" w:author="User" w:date="2012-07-26T13:48:00Z">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ins>
      <w:ins w:id="39" w:author="User" w:date="2012-07-26T13:52:00Z">
        <w:r>
          <w:rPr>
            <w:rFonts w:ascii="Times New Roman" w:hAnsi="Times New Roman" w:cs="Times New Roman"/>
          </w:rPr>
          <w:t>1177</w:t>
        </w:r>
      </w:ins>
    </w:p>
    <w:p w:rsidR="0069723F" w:rsidRPr="0069723F" w:rsidRDefault="0069723F" w:rsidP="0069723F">
      <w:pPr>
        <w:jc w:val="both"/>
        <w:rPr>
          <w:ins w:id="40" w:author="User" w:date="2012-07-26T13:48:00Z"/>
          <w:rFonts w:ascii="Times New Roman" w:hAnsi="Times New Roman" w:cs="Times New Roman"/>
        </w:rPr>
      </w:pPr>
      <w:ins w:id="41" w:author="User" w:date="2012-07-26T13:48:00Z">
        <w:r w:rsidRPr="0069723F">
          <w:rPr>
            <w:rFonts w:ascii="Times New Roman" w:hAnsi="Times New Roman" w:cs="Times New Roman"/>
          </w:rPr>
          <w:t xml:space="preserve">Znaki (bez spacji) – </w:t>
        </w:r>
      </w:ins>
      <w:ins w:id="42" w:author="User" w:date="2012-07-26T13:51:00Z">
        <w:r>
          <w:rPr>
            <w:rFonts w:ascii="Times New Roman" w:hAnsi="Times New Roman" w:cs="Times New Roman"/>
          </w:rPr>
          <w:t>7 201</w:t>
        </w:r>
      </w:ins>
      <w:ins w:id="43" w:author="User" w:date="2012-07-26T13:48:00Z">
        <w:r>
          <w:rPr>
            <w:rFonts w:ascii="Times New Roman" w:hAnsi="Times New Roman" w:cs="Times New Roman"/>
          </w:rPr>
          <w:tab/>
        </w:r>
        <w:r>
          <w:rPr>
            <w:rFonts w:ascii="Times New Roman" w:hAnsi="Times New Roman" w:cs="Times New Roman"/>
          </w:rPr>
          <w:tab/>
        </w:r>
        <w:r>
          <w:rPr>
            <w:rFonts w:ascii="Times New Roman" w:hAnsi="Times New Roman" w:cs="Times New Roman"/>
          </w:rPr>
          <w:tab/>
        </w:r>
      </w:ins>
      <w:ins w:id="44" w:author="User" w:date="2012-07-26T13:52:00Z">
        <w:r>
          <w:rPr>
            <w:rFonts w:ascii="Times New Roman" w:hAnsi="Times New Roman" w:cs="Times New Roman"/>
          </w:rPr>
          <w:t>7 212</w:t>
        </w:r>
      </w:ins>
    </w:p>
    <w:p w:rsidR="0069723F" w:rsidRPr="0069723F" w:rsidRDefault="0069723F" w:rsidP="0069723F">
      <w:pPr>
        <w:jc w:val="both"/>
        <w:rPr>
          <w:ins w:id="45" w:author="User" w:date="2012-07-26T13:48:00Z"/>
          <w:rFonts w:ascii="Times New Roman" w:hAnsi="Times New Roman" w:cs="Times New Roman"/>
        </w:rPr>
      </w:pPr>
      <w:ins w:id="46" w:author="User" w:date="2012-07-26T13:48:00Z">
        <w:r>
          <w:rPr>
            <w:rFonts w:ascii="Times New Roman" w:hAnsi="Times New Roman" w:cs="Times New Roman"/>
          </w:rPr>
          <w:t xml:space="preserve">Znaki (ze spacjami) – </w:t>
        </w:r>
      </w:ins>
      <w:ins w:id="47" w:author="User" w:date="2012-07-26T13:51:00Z">
        <w:r>
          <w:rPr>
            <w:rFonts w:ascii="Times New Roman" w:hAnsi="Times New Roman" w:cs="Times New Roman"/>
          </w:rPr>
          <w:t>8386</w:t>
        </w:r>
      </w:ins>
      <w:ins w:id="48" w:author="User" w:date="2012-07-26T13:48:00Z">
        <w:r>
          <w:rPr>
            <w:rFonts w:ascii="Times New Roman" w:hAnsi="Times New Roman" w:cs="Times New Roman"/>
          </w:rPr>
          <w:tab/>
        </w:r>
        <w:r>
          <w:rPr>
            <w:rFonts w:ascii="Times New Roman" w:hAnsi="Times New Roman" w:cs="Times New Roman"/>
          </w:rPr>
          <w:tab/>
        </w:r>
        <w:r>
          <w:rPr>
            <w:rFonts w:ascii="Times New Roman" w:hAnsi="Times New Roman" w:cs="Times New Roman"/>
          </w:rPr>
          <w:tab/>
        </w:r>
      </w:ins>
      <w:ins w:id="49" w:author="User" w:date="2012-07-26T13:52:00Z">
        <w:r>
          <w:rPr>
            <w:rFonts w:ascii="Times New Roman" w:hAnsi="Times New Roman" w:cs="Times New Roman"/>
          </w:rPr>
          <w:t>8 400</w:t>
        </w:r>
      </w:ins>
    </w:p>
    <w:p w:rsidR="0069723F" w:rsidRPr="0069723F" w:rsidRDefault="0069723F" w:rsidP="0069723F">
      <w:pPr>
        <w:jc w:val="both"/>
        <w:rPr>
          <w:ins w:id="50" w:author="User" w:date="2012-07-26T13:48:00Z"/>
          <w:rFonts w:ascii="Times New Roman" w:hAnsi="Times New Roman" w:cs="Times New Roman"/>
        </w:rPr>
      </w:pPr>
      <w:ins w:id="51" w:author="User" w:date="2012-07-26T13:48:00Z">
        <w:r>
          <w:rPr>
            <w:rFonts w:ascii="Times New Roman" w:hAnsi="Times New Roman" w:cs="Times New Roman"/>
          </w:rPr>
          <w:t xml:space="preserve">Akapity – </w:t>
        </w:r>
      </w:ins>
      <w:ins w:id="52" w:author="User" w:date="2012-07-26T13:51:00Z">
        <w:r>
          <w:rPr>
            <w:rFonts w:ascii="Times New Roman" w:hAnsi="Times New Roman" w:cs="Times New Roman"/>
          </w:rPr>
          <w:t>34</w:t>
        </w:r>
      </w:ins>
      <w:ins w:id="53" w:author="User" w:date="2012-07-26T13:48:00Z">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ins>
      <w:ins w:id="54" w:author="User" w:date="2012-07-26T13:52:00Z">
        <w:r>
          <w:rPr>
            <w:rFonts w:ascii="Times New Roman" w:hAnsi="Times New Roman" w:cs="Times New Roman"/>
          </w:rPr>
          <w:t>34</w:t>
        </w:r>
      </w:ins>
    </w:p>
    <w:p w:rsidR="00AA178E" w:rsidRDefault="0069723F" w:rsidP="0069723F">
      <w:pPr>
        <w:jc w:val="both"/>
        <w:rPr>
          <w:ins w:id="55" w:author="User" w:date="2012-07-26T13:48:00Z"/>
          <w:rFonts w:ascii="Times New Roman" w:hAnsi="Times New Roman" w:cs="Times New Roman"/>
        </w:rPr>
      </w:pPr>
      <w:ins w:id="56" w:author="User" w:date="2012-07-26T13:48:00Z">
        <w:r>
          <w:rPr>
            <w:rFonts w:ascii="Times New Roman" w:hAnsi="Times New Roman" w:cs="Times New Roman"/>
          </w:rPr>
          <w:t xml:space="preserve">Wiersze – </w:t>
        </w:r>
      </w:ins>
      <w:ins w:id="57" w:author="User" w:date="2012-07-26T13:51:00Z">
        <w:r>
          <w:rPr>
            <w:rFonts w:ascii="Times New Roman" w:hAnsi="Times New Roman" w:cs="Times New Roman"/>
          </w:rPr>
          <w:t>115</w:t>
        </w:r>
      </w:ins>
      <w:ins w:id="58" w:author="User" w:date="2012-07-26T13:48:00Z">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ins>
      <w:ins w:id="59" w:author="User" w:date="2012-07-26T13:52:00Z">
        <w:r>
          <w:rPr>
            <w:rFonts w:ascii="Times New Roman" w:hAnsi="Times New Roman" w:cs="Times New Roman"/>
          </w:rPr>
          <w:t>117</w:t>
        </w:r>
      </w:ins>
    </w:p>
    <w:p w:rsidR="0069723F" w:rsidRDefault="0069723F" w:rsidP="00AA178E">
      <w:pPr>
        <w:jc w:val="both"/>
        <w:rPr>
          <w:ins w:id="60" w:author="User" w:date="2012-07-26T13:48:00Z"/>
          <w:rFonts w:ascii="Times New Roman" w:hAnsi="Times New Roman" w:cs="Times New Roman"/>
        </w:rPr>
      </w:pPr>
    </w:p>
    <w:p w:rsidR="008D0EFC" w:rsidRPr="00AA178E" w:rsidRDefault="008D0EFC" w:rsidP="00AA178E">
      <w:pPr>
        <w:jc w:val="both"/>
        <w:rPr>
          <w:rFonts w:ascii="Times New Roman" w:hAnsi="Times New Roman" w:cs="Times New Roman"/>
        </w:rPr>
      </w:pPr>
    </w:p>
    <w:sectPr w:rsidR="008D0EFC" w:rsidRPr="00AA178E" w:rsidSect="008061C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08"/>
  <w:hyphenationZone w:val="425"/>
  <w:characterSpacingControl w:val="doNotCompress"/>
  <w:compat/>
  <w:rsids>
    <w:rsidRoot w:val="008A390C"/>
    <w:rsid w:val="000C23B4"/>
    <w:rsid w:val="003701E3"/>
    <w:rsid w:val="005A76BD"/>
    <w:rsid w:val="0069723F"/>
    <w:rsid w:val="008061CA"/>
    <w:rsid w:val="008A390C"/>
    <w:rsid w:val="008D0EFC"/>
    <w:rsid w:val="00AA178E"/>
    <w:rsid w:val="00B03CF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061CA"/>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0C23B4"/>
    <w:rPr>
      <w:sz w:val="16"/>
      <w:szCs w:val="16"/>
    </w:rPr>
  </w:style>
  <w:style w:type="paragraph" w:styleId="Tekstkomentarza">
    <w:name w:val="annotation text"/>
    <w:basedOn w:val="Normalny"/>
    <w:link w:val="TekstkomentarzaZnak"/>
    <w:uiPriority w:val="99"/>
    <w:semiHidden/>
    <w:unhideWhenUsed/>
    <w:rsid w:val="000C23B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C23B4"/>
    <w:rPr>
      <w:sz w:val="20"/>
      <w:szCs w:val="20"/>
    </w:rPr>
  </w:style>
  <w:style w:type="paragraph" w:styleId="Tematkomentarza">
    <w:name w:val="annotation subject"/>
    <w:basedOn w:val="Tekstkomentarza"/>
    <w:next w:val="Tekstkomentarza"/>
    <w:link w:val="TematkomentarzaZnak"/>
    <w:uiPriority w:val="99"/>
    <w:semiHidden/>
    <w:unhideWhenUsed/>
    <w:rsid w:val="000C23B4"/>
    <w:rPr>
      <w:b/>
      <w:bCs/>
    </w:rPr>
  </w:style>
  <w:style w:type="character" w:customStyle="1" w:styleId="TematkomentarzaZnak">
    <w:name w:val="Temat komentarza Znak"/>
    <w:basedOn w:val="TekstkomentarzaZnak"/>
    <w:link w:val="Tematkomentarza"/>
    <w:uiPriority w:val="99"/>
    <w:semiHidden/>
    <w:rsid w:val="000C23B4"/>
    <w:rPr>
      <w:b/>
      <w:bCs/>
      <w:sz w:val="20"/>
      <w:szCs w:val="20"/>
    </w:rPr>
  </w:style>
  <w:style w:type="paragraph" w:styleId="Tekstdymka">
    <w:name w:val="Balloon Text"/>
    <w:basedOn w:val="Normalny"/>
    <w:link w:val="TekstdymkaZnak"/>
    <w:uiPriority w:val="99"/>
    <w:semiHidden/>
    <w:unhideWhenUsed/>
    <w:rsid w:val="000C23B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C23B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0C23B4"/>
    <w:rPr>
      <w:sz w:val="16"/>
      <w:szCs w:val="16"/>
    </w:rPr>
  </w:style>
  <w:style w:type="paragraph" w:styleId="Tekstkomentarza">
    <w:name w:val="annotation text"/>
    <w:basedOn w:val="Normalny"/>
    <w:link w:val="TekstkomentarzaZnak"/>
    <w:uiPriority w:val="99"/>
    <w:semiHidden/>
    <w:unhideWhenUsed/>
    <w:rsid w:val="000C23B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C23B4"/>
    <w:rPr>
      <w:sz w:val="20"/>
      <w:szCs w:val="20"/>
    </w:rPr>
  </w:style>
  <w:style w:type="paragraph" w:styleId="Tematkomentarza">
    <w:name w:val="annotation subject"/>
    <w:basedOn w:val="Tekstkomentarza"/>
    <w:next w:val="Tekstkomentarza"/>
    <w:link w:val="TematkomentarzaZnak"/>
    <w:uiPriority w:val="99"/>
    <w:semiHidden/>
    <w:unhideWhenUsed/>
    <w:rsid w:val="000C23B4"/>
    <w:rPr>
      <w:b/>
      <w:bCs/>
    </w:rPr>
  </w:style>
  <w:style w:type="character" w:customStyle="1" w:styleId="TematkomentarzaZnak">
    <w:name w:val="Temat komentarza Znak"/>
    <w:basedOn w:val="TekstkomentarzaZnak"/>
    <w:link w:val="Tematkomentarza"/>
    <w:uiPriority w:val="99"/>
    <w:semiHidden/>
    <w:rsid w:val="000C23B4"/>
    <w:rPr>
      <w:b/>
      <w:bCs/>
      <w:sz w:val="20"/>
      <w:szCs w:val="20"/>
    </w:rPr>
  </w:style>
  <w:style w:type="paragraph" w:styleId="Tekstdymka">
    <w:name w:val="Balloon Text"/>
    <w:basedOn w:val="Normalny"/>
    <w:link w:val="TekstdymkaZnak"/>
    <w:uiPriority w:val="99"/>
    <w:semiHidden/>
    <w:unhideWhenUsed/>
    <w:rsid w:val="000C23B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C23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1237</Words>
  <Characters>7422</Characters>
  <Application>Microsoft Office Word</Application>
  <DocSecurity>0</DocSecurity>
  <Lines>61</Lines>
  <Paragraphs>17</Paragraphs>
  <ScaleCrop>false</ScaleCrop>
  <Company>Hewlett-Packard Company</Company>
  <LinksUpToDate>false</LinksUpToDate>
  <CharactersWithSpaces>8642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2012-07-24T11:47:00Z</dcterms:created>
  <dcterms:modified xsi:type="dcterms:W3CDTF">2012-07-27T08:10:00Z</dcterms:modified>
</cp:coreProperties>
</file>